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E3A3E" w14:textId="57576DEF" w:rsidR="001B186B" w:rsidRDefault="001B186B"/>
    <w:p w14:paraId="50215C9D" w14:textId="2AEAD75E" w:rsidR="00E400E3" w:rsidRDefault="00E400E3"/>
    <w:p w14:paraId="0E54ECF2" w14:textId="53860D02" w:rsidR="00E400E3" w:rsidRDefault="00E400E3"/>
    <w:p w14:paraId="58ADEBB4" w14:textId="23383A66" w:rsidR="008D49B1" w:rsidRDefault="008D49B1"/>
    <w:p w14:paraId="3F252502" w14:textId="0F09A249" w:rsidR="008D49B1" w:rsidRDefault="008D49B1"/>
    <w:p w14:paraId="1B3921DE" w14:textId="77777777" w:rsidR="008D49B1" w:rsidRDefault="008D49B1"/>
    <w:p w14:paraId="472E185D" w14:textId="58DAE3AD" w:rsidR="00E400E3" w:rsidRPr="001735DC" w:rsidRDefault="00E400E3" w:rsidP="008D49B1">
      <w:pPr>
        <w:jc w:val="center"/>
        <w:rPr>
          <w:rFonts w:ascii="Avenir Book" w:hAnsi="Avenir Book"/>
          <w:b/>
          <w:bCs/>
          <w:color w:val="404040" w:themeColor="text1" w:themeTint="BF"/>
          <w:sz w:val="28"/>
          <w:szCs w:val="28"/>
        </w:rPr>
      </w:pPr>
      <w:r w:rsidRPr="001735DC">
        <w:rPr>
          <w:rFonts w:ascii="Avenir Book" w:hAnsi="Avenir Book"/>
          <w:b/>
          <w:bCs/>
          <w:color w:val="404040" w:themeColor="text1" w:themeTint="BF"/>
          <w:sz w:val="28"/>
          <w:szCs w:val="28"/>
        </w:rPr>
        <w:t>2022 Rapid Gender Assessment</w:t>
      </w:r>
    </w:p>
    <w:p w14:paraId="605D3D63" w14:textId="2FBF137B" w:rsidR="00E400E3" w:rsidRPr="001735DC" w:rsidRDefault="00E400E3" w:rsidP="008D49B1">
      <w:pPr>
        <w:jc w:val="center"/>
        <w:rPr>
          <w:rFonts w:ascii="Avenir Book" w:hAnsi="Avenir Book"/>
          <w:b/>
          <w:bCs/>
          <w:color w:val="404040" w:themeColor="text1" w:themeTint="BF"/>
          <w:sz w:val="28"/>
          <w:szCs w:val="28"/>
        </w:rPr>
      </w:pPr>
      <w:r w:rsidRPr="001735DC">
        <w:rPr>
          <w:rFonts w:ascii="Avenir Book" w:hAnsi="Avenir Book"/>
          <w:b/>
          <w:bCs/>
          <w:color w:val="404040" w:themeColor="text1" w:themeTint="BF"/>
          <w:sz w:val="28"/>
          <w:szCs w:val="28"/>
        </w:rPr>
        <w:t>CCCM Cluster – Somalia</w:t>
      </w:r>
    </w:p>
    <w:p w14:paraId="505B2422" w14:textId="77777777" w:rsidR="008D49B1" w:rsidRPr="001735DC" w:rsidRDefault="008D49B1" w:rsidP="008D49B1">
      <w:pPr>
        <w:jc w:val="center"/>
        <w:rPr>
          <w:rFonts w:ascii="Avenir Book" w:hAnsi="Avenir Book"/>
          <w:b/>
          <w:bCs/>
          <w:color w:val="404040" w:themeColor="text1" w:themeTint="BF"/>
          <w:sz w:val="28"/>
          <w:szCs w:val="28"/>
        </w:rPr>
      </w:pPr>
    </w:p>
    <w:p w14:paraId="28B502E4" w14:textId="5A9A8283" w:rsidR="00E400E3" w:rsidRPr="001735DC" w:rsidRDefault="00E400E3" w:rsidP="008D49B1">
      <w:pPr>
        <w:jc w:val="center"/>
        <w:rPr>
          <w:rFonts w:ascii="Avenir Book" w:hAnsi="Avenir Book"/>
          <w:b/>
          <w:bCs/>
          <w:color w:val="404040" w:themeColor="text1" w:themeTint="BF"/>
          <w:sz w:val="28"/>
          <w:szCs w:val="28"/>
        </w:rPr>
      </w:pPr>
      <w:r w:rsidRPr="001735DC">
        <w:rPr>
          <w:rFonts w:ascii="Avenir Book" w:hAnsi="Avenir Book"/>
          <w:b/>
          <w:bCs/>
          <w:color w:val="404040" w:themeColor="text1" w:themeTint="BF"/>
          <w:sz w:val="28"/>
          <w:szCs w:val="28"/>
        </w:rPr>
        <w:t xml:space="preserve">Focus Group Discussion </w:t>
      </w:r>
      <w:r w:rsidR="008D49B1" w:rsidRPr="001735DC">
        <w:rPr>
          <w:rFonts w:ascii="Avenir Book" w:hAnsi="Avenir Book"/>
          <w:b/>
          <w:bCs/>
          <w:color w:val="404040" w:themeColor="text1" w:themeTint="BF"/>
          <w:sz w:val="28"/>
          <w:szCs w:val="28"/>
        </w:rPr>
        <w:t>Guide</w:t>
      </w:r>
      <w:r w:rsidR="00F837B6">
        <w:rPr>
          <w:rFonts w:ascii="Avenir Book" w:hAnsi="Avenir Book"/>
          <w:b/>
          <w:bCs/>
          <w:color w:val="404040" w:themeColor="text1" w:themeTint="BF"/>
          <w:sz w:val="28"/>
          <w:szCs w:val="28"/>
        </w:rPr>
        <w:t xml:space="preserve"> &amp; Tool</w:t>
      </w:r>
    </w:p>
    <w:p w14:paraId="67DDCC11" w14:textId="42EA871C" w:rsidR="001735DC" w:rsidRDefault="001735DC" w:rsidP="00F837B6">
      <w:pPr>
        <w:rPr>
          <w:rFonts w:ascii="Avenir Book" w:hAnsi="Avenir Book"/>
          <w:color w:val="404040" w:themeColor="text1" w:themeTint="BF"/>
          <w:sz w:val="28"/>
          <w:szCs w:val="28"/>
        </w:rPr>
      </w:pPr>
    </w:p>
    <w:p w14:paraId="6C2C839C" w14:textId="77777777" w:rsidR="00003048" w:rsidRDefault="001735DC" w:rsidP="003F0395">
      <w:pPr>
        <w:ind w:right="-619"/>
        <w:jc w:val="both"/>
        <w:rPr>
          <w:rFonts w:ascii="Avenir Book" w:hAnsi="Avenir Book" w:cstheme="minorHAnsi"/>
          <w:bCs/>
          <w:iCs/>
          <w:sz w:val="22"/>
          <w:szCs w:val="22"/>
        </w:rPr>
      </w:pPr>
      <w:r w:rsidRPr="00236D2D">
        <w:rPr>
          <w:rFonts w:ascii="Avenir Book" w:hAnsi="Avenir Book" w:cstheme="minorHAnsi"/>
          <w:b/>
          <w:iCs/>
          <w:sz w:val="22"/>
          <w:szCs w:val="22"/>
        </w:rPr>
        <w:t>Purpose</w:t>
      </w:r>
    </w:p>
    <w:p w14:paraId="51353905" w14:textId="5FC9AFE5" w:rsidR="003F0395" w:rsidRDefault="003F0395" w:rsidP="00003048">
      <w:pPr>
        <w:ind w:right="-619"/>
        <w:jc w:val="both"/>
        <w:rPr>
          <w:rFonts w:ascii="Avenir Book" w:eastAsia="Times New Roman" w:hAnsi="Avenir Book" w:cs="Times New Roman"/>
          <w:bCs/>
          <w:sz w:val="22"/>
          <w:szCs w:val="22"/>
          <w:lang w:val="en-IN" w:eastAsia="en-GB"/>
        </w:rPr>
      </w:pPr>
      <w:r w:rsidRPr="003E1617">
        <w:rPr>
          <w:rFonts w:ascii="Avenir Book" w:eastAsia="Times New Roman" w:hAnsi="Avenir Book" w:cs="Times New Roman"/>
          <w:bCs/>
          <w:sz w:val="22"/>
          <w:szCs w:val="22"/>
          <w:lang w:val="en-IN" w:eastAsia="en-GB"/>
        </w:rPr>
        <w:t>The purpose of the CCCM Cluster Rapid Gender Analysis (RGA) is to gather information about opinions and attitudes  among women, men, girls and boys in select IDP sites in Somalia. The RGA</w:t>
      </w:r>
      <w:r w:rsidR="00837A39" w:rsidRPr="003E1617">
        <w:rPr>
          <w:rFonts w:ascii="Avenir Book" w:eastAsia="Times New Roman" w:hAnsi="Avenir Book" w:cs="Times New Roman"/>
          <w:bCs/>
          <w:sz w:val="22"/>
          <w:szCs w:val="22"/>
          <w:lang w:val="en-IN" w:eastAsia="en-GB"/>
        </w:rPr>
        <w:t xml:space="preserve"> is expected to provide insight to the perceptions of </w:t>
      </w:r>
      <w:r w:rsidR="00573661">
        <w:rPr>
          <w:rFonts w:ascii="Avenir Book" w:eastAsia="Times New Roman" w:hAnsi="Avenir Book" w:cs="Times New Roman"/>
          <w:bCs/>
          <w:sz w:val="22"/>
          <w:szCs w:val="22"/>
          <w:lang w:val="en-IN" w:eastAsia="en-GB"/>
        </w:rPr>
        <w:t>displaced</w:t>
      </w:r>
      <w:r w:rsidR="00837A39" w:rsidRPr="003E1617">
        <w:rPr>
          <w:rFonts w:ascii="Avenir Book" w:eastAsia="Times New Roman" w:hAnsi="Avenir Book" w:cs="Times New Roman"/>
          <w:bCs/>
          <w:sz w:val="22"/>
          <w:szCs w:val="22"/>
          <w:lang w:val="en-IN" w:eastAsia="en-GB"/>
        </w:rPr>
        <w:t xml:space="preserve"> women, girls, boys and men from the target communities concerning:</w:t>
      </w:r>
    </w:p>
    <w:p w14:paraId="5E6DC25B" w14:textId="77777777" w:rsidR="00AB6EEA" w:rsidRPr="003E1617" w:rsidRDefault="00AB6EEA" w:rsidP="00003048">
      <w:pPr>
        <w:ind w:right="-619"/>
        <w:jc w:val="both"/>
        <w:rPr>
          <w:rFonts w:ascii="Avenir Book" w:eastAsia="Times New Roman" w:hAnsi="Avenir Book" w:cs="Times New Roman"/>
          <w:bCs/>
          <w:sz w:val="22"/>
          <w:szCs w:val="22"/>
          <w:lang w:val="en-IN" w:eastAsia="en-GB"/>
        </w:rPr>
      </w:pPr>
    </w:p>
    <w:p w14:paraId="73010F30" w14:textId="4BECC4D4" w:rsidR="0058540E" w:rsidRPr="0074263F" w:rsidRDefault="0050280A" w:rsidP="0058540E">
      <w:pPr>
        <w:pStyle w:val="ListParagraph"/>
        <w:numPr>
          <w:ilvl w:val="0"/>
          <w:numId w:val="2"/>
        </w:numPr>
        <w:ind w:right="-619"/>
        <w:jc w:val="both"/>
        <w:rPr>
          <w:rFonts w:ascii="Avenir Book" w:eastAsia="Times New Roman" w:hAnsi="Avenir Book" w:cs="Times New Roman"/>
          <w:bCs/>
          <w:sz w:val="22"/>
          <w:szCs w:val="22"/>
          <w:lang w:val="en-IN" w:eastAsia="en-GB"/>
        </w:rPr>
      </w:pPr>
      <w:r w:rsidRPr="0074263F">
        <w:rPr>
          <w:rFonts w:ascii="Avenir Book" w:eastAsia="Times New Roman" w:hAnsi="Avenir Book" w:cs="Times New Roman"/>
          <w:bCs/>
          <w:sz w:val="22"/>
          <w:szCs w:val="22"/>
          <w:lang w:val="en-IN" w:eastAsia="en-GB"/>
        </w:rPr>
        <w:t>T</w:t>
      </w:r>
      <w:r w:rsidR="008C57AC" w:rsidRPr="0074263F">
        <w:rPr>
          <w:rFonts w:ascii="Avenir Book" w:eastAsia="Times New Roman" w:hAnsi="Avenir Book" w:cs="Times New Roman"/>
          <w:bCs/>
          <w:sz w:val="22"/>
          <w:szCs w:val="22"/>
          <w:lang w:val="en-IN" w:eastAsia="en-GB"/>
        </w:rPr>
        <w:t xml:space="preserve">he effectiveness of </w:t>
      </w:r>
      <w:r w:rsidR="0058540E" w:rsidRPr="0074263F">
        <w:rPr>
          <w:rFonts w:ascii="Avenir Book" w:eastAsia="Times New Roman" w:hAnsi="Avenir Book" w:cs="Times New Roman"/>
          <w:bCs/>
          <w:sz w:val="22"/>
          <w:szCs w:val="22"/>
          <w:lang w:val="en-IN" w:eastAsia="en-GB"/>
        </w:rPr>
        <w:t>camp management committees</w:t>
      </w:r>
      <w:r w:rsidRPr="0074263F">
        <w:rPr>
          <w:rFonts w:ascii="Avenir Book" w:eastAsia="Times New Roman" w:hAnsi="Avenir Book" w:cs="Times New Roman"/>
          <w:bCs/>
          <w:sz w:val="22"/>
          <w:szCs w:val="22"/>
          <w:lang w:val="en-IN" w:eastAsia="en-GB"/>
        </w:rPr>
        <w:t xml:space="preserve"> in</w:t>
      </w:r>
      <w:r w:rsidR="00447617" w:rsidRPr="0074263F">
        <w:rPr>
          <w:rFonts w:ascii="Avenir Book" w:eastAsia="Times New Roman" w:hAnsi="Avenir Book" w:cs="Times New Roman"/>
          <w:bCs/>
          <w:sz w:val="22"/>
          <w:szCs w:val="22"/>
          <w:lang w:val="en-IN" w:eastAsia="en-GB"/>
        </w:rPr>
        <w:t xml:space="preserve"> facilitating inclusion, participation and access in the context of </w:t>
      </w:r>
      <w:r w:rsidRPr="0074263F">
        <w:rPr>
          <w:rFonts w:ascii="Avenir Book" w:eastAsia="Times New Roman" w:hAnsi="Avenir Book" w:cs="Times New Roman"/>
          <w:bCs/>
          <w:sz w:val="22"/>
          <w:szCs w:val="22"/>
          <w:lang w:val="en-IN" w:eastAsia="en-GB"/>
        </w:rPr>
        <w:t>large numbers of new arrivals.</w:t>
      </w:r>
    </w:p>
    <w:p w14:paraId="634178CB" w14:textId="5547D447" w:rsidR="00837A39" w:rsidRPr="0074263F" w:rsidRDefault="00AB6EEA" w:rsidP="00AB6EEA">
      <w:pPr>
        <w:pStyle w:val="ListParagraph"/>
        <w:numPr>
          <w:ilvl w:val="0"/>
          <w:numId w:val="2"/>
        </w:numPr>
        <w:ind w:right="-619"/>
        <w:jc w:val="both"/>
        <w:rPr>
          <w:rFonts w:ascii="Avenir Book" w:eastAsia="Times New Roman" w:hAnsi="Avenir Book" w:cs="Times New Roman"/>
          <w:bCs/>
          <w:sz w:val="22"/>
          <w:szCs w:val="22"/>
          <w:lang w:val="en-IN" w:eastAsia="en-GB"/>
        </w:rPr>
      </w:pPr>
      <w:r w:rsidRPr="0074263F">
        <w:rPr>
          <w:rFonts w:ascii="Avenir Book" w:eastAsia="Times New Roman" w:hAnsi="Avenir Book" w:cs="Times New Roman"/>
          <w:bCs/>
          <w:sz w:val="22"/>
          <w:szCs w:val="22"/>
          <w:lang w:val="en-IN" w:eastAsia="en-GB"/>
        </w:rPr>
        <w:t>The role of women in camp management comm</w:t>
      </w:r>
      <w:r w:rsidR="00FE60ED" w:rsidRPr="0074263F">
        <w:rPr>
          <w:rFonts w:ascii="Avenir Book" w:eastAsia="Times New Roman" w:hAnsi="Avenir Book" w:cs="Times New Roman"/>
          <w:bCs/>
          <w:sz w:val="22"/>
          <w:szCs w:val="22"/>
          <w:lang w:val="en-IN" w:eastAsia="en-GB"/>
        </w:rPr>
        <w:t xml:space="preserve">ittees </w:t>
      </w:r>
    </w:p>
    <w:p w14:paraId="423F723D" w14:textId="7518F9F3" w:rsidR="006A6938" w:rsidRPr="0074263F" w:rsidRDefault="00AB6EEA" w:rsidP="00003048">
      <w:pPr>
        <w:pStyle w:val="ListParagraph"/>
        <w:numPr>
          <w:ilvl w:val="0"/>
          <w:numId w:val="2"/>
        </w:numPr>
        <w:ind w:right="-619"/>
        <w:jc w:val="both"/>
        <w:rPr>
          <w:rFonts w:ascii="Avenir Book" w:eastAsia="Times New Roman" w:hAnsi="Avenir Book" w:cs="Times New Roman"/>
          <w:bCs/>
          <w:sz w:val="22"/>
          <w:szCs w:val="22"/>
          <w:lang w:val="en-IN" w:eastAsia="en-GB"/>
        </w:rPr>
      </w:pPr>
      <w:r w:rsidRPr="0074263F">
        <w:rPr>
          <w:rFonts w:ascii="Avenir Book" w:eastAsia="Times New Roman" w:hAnsi="Avenir Book" w:cs="Times New Roman"/>
          <w:bCs/>
          <w:sz w:val="22"/>
          <w:szCs w:val="22"/>
          <w:lang w:val="en-IN" w:eastAsia="en-GB"/>
        </w:rPr>
        <w:t xml:space="preserve">Inclusion/exclusion of </w:t>
      </w:r>
      <w:r w:rsidR="00C05724" w:rsidRPr="0074263F">
        <w:rPr>
          <w:rFonts w:ascii="Avenir Book" w:eastAsia="Times New Roman" w:hAnsi="Avenir Book" w:cs="Times New Roman"/>
          <w:bCs/>
          <w:sz w:val="22"/>
          <w:szCs w:val="22"/>
          <w:lang w:val="en-IN" w:eastAsia="en-GB"/>
        </w:rPr>
        <w:t>women/</w:t>
      </w:r>
      <w:r w:rsidRPr="0074263F">
        <w:rPr>
          <w:rFonts w:ascii="Avenir Book" w:eastAsia="Times New Roman" w:hAnsi="Avenir Book" w:cs="Times New Roman"/>
          <w:bCs/>
          <w:sz w:val="22"/>
          <w:szCs w:val="22"/>
          <w:lang w:val="en-IN" w:eastAsia="en-GB"/>
        </w:rPr>
        <w:t xml:space="preserve">youth/minorities/PwDs </w:t>
      </w:r>
      <w:r w:rsidR="00E26DF5" w:rsidRPr="0074263F">
        <w:rPr>
          <w:rFonts w:ascii="Avenir Book" w:eastAsia="Times New Roman" w:hAnsi="Avenir Book" w:cs="Times New Roman"/>
          <w:bCs/>
          <w:sz w:val="22"/>
          <w:szCs w:val="22"/>
          <w:lang w:val="en-IN" w:eastAsia="en-GB"/>
        </w:rPr>
        <w:t>in decision making</w:t>
      </w:r>
    </w:p>
    <w:p w14:paraId="319D8B68" w14:textId="1983A5C0" w:rsidR="00C57CDA" w:rsidRPr="0074263F" w:rsidRDefault="00AB6EEA" w:rsidP="00003048">
      <w:pPr>
        <w:pStyle w:val="ListParagraph"/>
        <w:numPr>
          <w:ilvl w:val="0"/>
          <w:numId w:val="2"/>
        </w:numPr>
        <w:ind w:right="-619"/>
        <w:jc w:val="both"/>
        <w:rPr>
          <w:rFonts w:ascii="Avenir Book" w:eastAsia="Times New Roman" w:hAnsi="Avenir Book" w:cs="Times New Roman"/>
          <w:bCs/>
          <w:sz w:val="22"/>
          <w:szCs w:val="22"/>
          <w:lang w:val="en-IN" w:eastAsia="en-GB"/>
        </w:rPr>
      </w:pPr>
      <w:r w:rsidRPr="0074263F">
        <w:rPr>
          <w:rFonts w:ascii="Avenir Book" w:eastAsia="Times New Roman" w:hAnsi="Avenir Book" w:cs="Times New Roman"/>
          <w:bCs/>
          <w:sz w:val="22"/>
          <w:szCs w:val="22"/>
          <w:lang w:val="en-IN" w:eastAsia="en-GB"/>
        </w:rPr>
        <w:t>Protection</w:t>
      </w:r>
      <w:r w:rsidR="00447617" w:rsidRPr="0074263F">
        <w:rPr>
          <w:rFonts w:ascii="Avenir Book" w:eastAsia="Times New Roman" w:hAnsi="Avenir Book" w:cs="Times New Roman"/>
          <w:bCs/>
          <w:sz w:val="22"/>
          <w:szCs w:val="22"/>
          <w:lang w:val="en-IN" w:eastAsia="en-GB"/>
        </w:rPr>
        <w:t xml:space="preserve"> of displaced people </w:t>
      </w:r>
      <w:r w:rsidRPr="0074263F">
        <w:rPr>
          <w:rFonts w:ascii="Avenir Book" w:eastAsia="Times New Roman" w:hAnsi="Avenir Book" w:cs="Times New Roman"/>
          <w:bCs/>
          <w:sz w:val="22"/>
          <w:szCs w:val="22"/>
          <w:lang w:val="en-IN" w:eastAsia="en-GB"/>
        </w:rPr>
        <w:t>in IDP sites</w:t>
      </w:r>
    </w:p>
    <w:p w14:paraId="61A1B694" w14:textId="7C33D067" w:rsidR="001735DC" w:rsidRPr="003E1617" w:rsidRDefault="001735DC" w:rsidP="00003048">
      <w:pPr>
        <w:jc w:val="both"/>
        <w:rPr>
          <w:rFonts w:ascii="Avenir Book" w:hAnsi="Avenir Book" w:cstheme="minorHAnsi"/>
          <w:bCs/>
          <w:iCs/>
          <w:sz w:val="22"/>
          <w:szCs w:val="22"/>
          <w:lang w:val="en-IN"/>
        </w:rPr>
      </w:pPr>
    </w:p>
    <w:p w14:paraId="5D027746" w14:textId="77777777" w:rsidR="00003048" w:rsidRDefault="00837A39" w:rsidP="00003048">
      <w:pPr>
        <w:jc w:val="both"/>
        <w:rPr>
          <w:rFonts w:ascii="Avenir Book" w:hAnsi="Avenir Book" w:cstheme="minorHAnsi"/>
          <w:b/>
          <w:bCs/>
          <w:iCs/>
          <w:sz w:val="22"/>
          <w:szCs w:val="22"/>
          <w:lang w:val="en-IN"/>
        </w:rPr>
      </w:pPr>
      <w:r w:rsidRPr="00311113">
        <w:rPr>
          <w:rFonts w:ascii="Avenir Book" w:hAnsi="Avenir Book" w:cstheme="minorHAnsi"/>
          <w:b/>
          <w:bCs/>
          <w:iCs/>
          <w:sz w:val="22"/>
          <w:szCs w:val="22"/>
          <w:lang w:val="en-IN"/>
        </w:rPr>
        <w:t>Methodology</w:t>
      </w:r>
    </w:p>
    <w:p w14:paraId="0E2EB13F" w14:textId="273802CF" w:rsidR="00003048" w:rsidRDefault="00837A39" w:rsidP="00003048">
      <w:pPr>
        <w:jc w:val="both"/>
        <w:rPr>
          <w:rFonts w:ascii="Avenir Book" w:hAnsi="Avenir Book" w:cstheme="minorHAnsi"/>
          <w:iCs/>
          <w:sz w:val="22"/>
          <w:szCs w:val="22"/>
          <w:lang w:val="en-IN"/>
        </w:rPr>
      </w:pPr>
      <w:r w:rsidRPr="00311113">
        <w:rPr>
          <w:rFonts w:ascii="Avenir Book" w:hAnsi="Avenir Book" w:cstheme="minorHAnsi"/>
          <w:iCs/>
          <w:sz w:val="22"/>
          <w:szCs w:val="22"/>
          <w:lang w:val="en-IN"/>
        </w:rPr>
        <w:t>The RGA will be implemented through the use of focus group</w:t>
      </w:r>
      <w:r w:rsidR="003E1617" w:rsidRPr="00311113">
        <w:rPr>
          <w:rFonts w:ascii="Avenir Book" w:hAnsi="Avenir Book" w:cstheme="minorHAnsi"/>
          <w:iCs/>
          <w:sz w:val="22"/>
          <w:szCs w:val="22"/>
          <w:lang w:val="en-IN"/>
        </w:rPr>
        <w:t xml:space="preserve"> discussions</w:t>
      </w:r>
      <w:r w:rsidR="00311113">
        <w:rPr>
          <w:rFonts w:ascii="Avenir Book" w:hAnsi="Avenir Book" w:cstheme="minorHAnsi"/>
          <w:iCs/>
          <w:sz w:val="22"/>
          <w:szCs w:val="22"/>
          <w:lang w:val="en-IN"/>
        </w:rPr>
        <w:t xml:space="preserve"> (FGDs)</w:t>
      </w:r>
      <w:r w:rsidR="003E1617" w:rsidRPr="00311113">
        <w:rPr>
          <w:rFonts w:ascii="Avenir Book" w:hAnsi="Avenir Book" w:cstheme="minorHAnsi"/>
          <w:iCs/>
          <w:sz w:val="22"/>
          <w:szCs w:val="22"/>
          <w:lang w:val="en-IN"/>
        </w:rPr>
        <w:t xml:space="preserve"> </w:t>
      </w:r>
      <w:r w:rsidRPr="00311113">
        <w:rPr>
          <w:rFonts w:ascii="Avenir Book" w:hAnsi="Avenir Book" w:cstheme="minorHAnsi"/>
          <w:iCs/>
          <w:sz w:val="22"/>
          <w:szCs w:val="22"/>
          <w:lang w:val="en-IN"/>
        </w:rPr>
        <w:t>in</w:t>
      </w:r>
      <w:r w:rsidR="00246817">
        <w:rPr>
          <w:rFonts w:ascii="Avenir Book" w:hAnsi="Avenir Book" w:cstheme="minorHAnsi"/>
          <w:iCs/>
          <w:sz w:val="22"/>
          <w:szCs w:val="22"/>
          <w:lang w:val="en-IN"/>
        </w:rPr>
        <w:t xml:space="preserve"> at least</w:t>
      </w:r>
      <w:r w:rsidRPr="00311113">
        <w:rPr>
          <w:rFonts w:ascii="Avenir Book" w:hAnsi="Avenir Book" w:cstheme="minorHAnsi"/>
          <w:iCs/>
          <w:sz w:val="22"/>
          <w:szCs w:val="22"/>
          <w:lang w:val="en-IN"/>
        </w:rPr>
        <w:t xml:space="preserve"> </w:t>
      </w:r>
      <w:r w:rsidR="00246817">
        <w:rPr>
          <w:rFonts w:ascii="Avenir Book" w:hAnsi="Avenir Book" w:cstheme="minorHAnsi"/>
          <w:iCs/>
          <w:sz w:val="22"/>
          <w:szCs w:val="22"/>
          <w:lang w:val="en-IN"/>
        </w:rPr>
        <w:t>30</w:t>
      </w:r>
      <w:r w:rsidRPr="00311113">
        <w:rPr>
          <w:rFonts w:ascii="Avenir Book" w:hAnsi="Avenir Book" w:cstheme="minorHAnsi"/>
          <w:iCs/>
          <w:sz w:val="22"/>
          <w:szCs w:val="22"/>
          <w:lang w:val="en-IN"/>
        </w:rPr>
        <w:t xml:space="preserve"> IDP sites</w:t>
      </w:r>
      <w:r w:rsidR="00246817">
        <w:rPr>
          <w:rFonts w:ascii="Avenir Book" w:hAnsi="Avenir Book" w:cstheme="minorHAnsi"/>
          <w:iCs/>
          <w:sz w:val="22"/>
          <w:szCs w:val="22"/>
          <w:lang w:val="en-IN"/>
        </w:rPr>
        <w:t xml:space="preserve">; at least </w:t>
      </w:r>
      <w:r w:rsidR="00980C8B">
        <w:rPr>
          <w:rFonts w:ascii="Avenir Book" w:hAnsi="Avenir Book" w:cstheme="minorHAnsi"/>
          <w:iCs/>
          <w:sz w:val="22"/>
          <w:szCs w:val="22"/>
          <w:lang w:val="en-IN"/>
        </w:rPr>
        <w:t>6</w:t>
      </w:r>
      <w:r w:rsidR="00246817">
        <w:rPr>
          <w:rFonts w:ascii="Avenir Book" w:hAnsi="Avenir Book" w:cstheme="minorHAnsi"/>
          <w:iCs/>
          <w:sz w:val="22"/>
          <w:szCs w:val="22"/>
          <w:lang w:val="en-IN"/>
        </w:rPr>
        <w:t xml:space="preserve"> FGDs will be convened per site</w:t>
      </w:r>
      <w:r w:rsidRPr="00311113">
        <w:rPr>
          <w:rFonts w:ascii="Avenir Book" w:hAnsi="Avenir Book" w:cstheme="minorHAnsi"/>
          <w:iCs/>
          <w:sz w:val="22"/>
          <w:szCs w:val="22"/>
          <w:lang w:val="en-IN"/>
        </w:rPr>
        <w:t xml:space="preserve">. </w:t>
      </w:r>
      <w:r w:rsidR="00C858B0" w:rsidRPr="00311113">
        <w:rPr>
          <w:rFonts w:ascii="Avenir Book" w:hAnsi="Avenir Book" w:cstheme="minorHAnsi"/>
          <w:iCs/>
          <w:sz w:val="22"/>
          <w:szCs w:val="22"/>
          <w:lang w:val="en-IN"/>
        </w:rPr>
        <w:t xml:space="preserve">Partners should select </w:t>
      </w:r>
      <w:r w:rsidRPr="00311113">
        <w:rPr>
          <w:rFonts w:ascii="Avenir Book" w:hAnsi="Avenir Book" w:cstheme="minorHAnsi"/>
          <w:iCs/>
          <w:sz w:val="22"/>
          <w:szCs w:val="22"/>
          <w:lang w:val="en-IN"/>
        </w:rPr>
        <w:t>IDP sites on the basis of</w:t>
      </w:r>
      <w:r w:rsidR="00980C8B">
        <w:rPr>
          <w:rFonts w:ascii="Avenir Book" w:hAnsi="Avenir Book" w:cstheme="minorHAnsi"/>
          <w:iCs/>
          <w:sz w:val="22"/>
          <w:szCs w:val="22"/>
          <w:lang w:val="en-IN"/>
        </w:rPr>
        <w:t xml:space="preserve"> operational presence and close relationship with the site governance structure (CMC) at the site-level.</w:t>
      </w:r>
      <w:r w:rsidR="00311113" w:rsidRPr="00311113">
        <w:rPr>
          <w:rFonts w:ascii="Avenir Book" w:hAnsi="Avenir Book" w:cstheme="minorHAnsi"/>
          <w:iCs/>
          <w:sz w:val="22"/>
          <w:szCs w:val="22"/>
          <w:lang w:val="en-IN"/>
        </w:rPr>
        <w:t xml:space="preserve"> FGDs should be held with the following groups: </w:t>
      </w:r>
      <w:r w:rsidR="00246817" w:rsidRPr="00980C8B">
        <w:rPr>
          <w:rFonts w:ascii="Avenir Book" w:hAnsi="Avenir Book" w:cstheme="minorHAnsi"/>
          <w:iCs/>
          <w:sz w:val="22"/>
          <w:szCs w:val="22"/>
          <w:lang w:val="en-IN"/>
        </w:rPr>
        <w:t xml:space="preserve">men, women, young men, young women and should include people with disabilities and minorities. Ideally, partners will also hold FGDs with members of minority communities. </w:t>
      </w:r>
      <w:r w:rsidR="00980C8B">
        <w:rPr>
          <w:rFonts w:ascii="Avenir Book" w:hAnsi="Avenir Book" w:cstheme="minorHAnsi"/>
          <w:iCs/>
          <w:sz w:val="22"/>
          <w:szCs w:val="22"/>
          <w:lang w:val="en-IN"/>
        </w:rPr>
        <w:t xml:space="preserve">When possible, PwDs and persons from minority backgrounds who participate in FGDs should be informally pulled aside after FGDs to discuss in more depth their perception of the effectiveness and inclusiveness of CMCs. </w:t>
      </w:r>
      <w:r w:rsidR="00311113">
        <w:rPr>
          <w:rFonts w:ascii="Avenir Book" w:hAnsi="Avenir Book" w:cstheme="minorHAnsi"/>
          <w:iCs/>
          <w:sz w:val="22"/>
          <w:szCs w:val="22"/>
          <w:lang w:val="en-IN"/>
        </w:rPr>
        <w:t>Each focus group should range in size from six to ten participants</w:t>
      </w:r>
      <w:r w:rsidR="001C16F3">
        <w:rPr>
          <w:rFonts w:ascii="Avenir Book" w:hAnsi="Avenir Book" w:cstheme="minorHAnsi"/>
          <w:iCs/>
          <w:sz w:val="22"/>
          <w:szCs w:val="22"/>
          <w:lang w:val="en-IN"/>
        </w:rPr>
        <w:t>.</w:t>
      </w:r>
    </w:p>
    <w:p w14:paraId="47E072B7" w14:textId="77777777" w:rsidR="00246817" w:rsidRPr="00246817" w:rsidRDefault="00246817" w:rsidP="00003048">
      <w:pPr>
        <w:jc w:val="both"/>
        <w:rPr>
          <w:rFonts w:ascii="Avenir Book" w:eastAsia="Times New Roman" w:hAnsi="Avenir Book" w:cs="Times New Roman"/>
          <w:iCs/>
          <w:sz w:val="22"/>
          <w:szCs w:val="22"/>
          <w:lang w:eastAsia="en-GB"/>
        </w:rPr>
      </w:pPr>
    </w:p>
    <w:p w14:paraId="6ACEF68D" w14:textId="305277BC" w:rsidR="00837A39" w:rsidRPr="00003048" w:rsidRDefault="009C715D" w:rsidP="00003048">
      <w:pPr>
        <w:jc w:val="both"/>
        <w:rPr>
          <w:rFonts w:ascii="Avenir Book" w:hAnsi="Avenir Book" w:cstheme="minorHAnsi"/>
          <w:b/>
          <w:bCs/>
          <w:iCs/>
          <w:sz w:val="22"/>
          <w:szCs w:val="22"/>
          <w:lang w:val="en-IN"/>
        </w:rPr>
      </w:pPr>
      <w:r w:rsidRPr="00003048">
        <w:rPr>
          <w:rFonts w:ascii="Avenir Book" w:hAnsi="Avenir Book" w:cstheme="minorHAnsi"/>
          <w:b/>
          <w:bCs/>
          <w:iCs/>
          <w:sz w:val="22"/>
          <w:szCs w:val="22"/>
          <w:lang w:val="en-IN"/>
        </w:rPr>
        <w:t>Additional guidance</w:t>
      </w:r>
    </w:p>
    <w:p w14:paraId="79FAE312" w14:textId="3ACDD5F8" w:rsidR="001C16F3" w:rsidRPr="00446AEB" w:rsidRDefault="008E536E" w:rsidP="00003048">
      <w:pPr>
        <w:pStyle w:val="ListParagraph"/>
        <w:numPr>
          <w:ilvl w:val="0"/>
          <w:numId w:val="4"/>
        </w:numPr>
        <w:jc w:val="both"/>
        <w:rPr>
          <w:rFonts w:ascii="Avenir Book" w:eastAsia="Times New Roman" w:hAnsi="Avenir Book" w:cs="Times New Roman"/>
          <w:iCs/>
          <w:sz w:val="22"/>
          <w:szCs w:val="22"/>
          <w:lang w:val="en-IN" w:eastAsia="en-GB"/>
        </w:rPr>
      </w:pPr>
      <w:r w:rsidRPr="00446AEB">
        <w:rPr>
          <w:rFonts w:ascii="Avenir Book" w:eastAsia="Times New Roman" w:hAnsi="Avenir Book" w:cs="Times New Roman"/>
          <w:iCs/>
          <w:sz w:val="22"/>
          <w:szCs w:val="22"/>
          <w:lang w:val="en-IN" w:eastAsia="en-GB"/>
        </w:rPr>
        <w:t>Plan and implement all sessions with a ‘Do No Harm’ approach</w:t>
      </w:r>
    </w:p>
    <w:p w14:paraId="41D38CF2" w14:textId="77777777" w:rsidR="000C70FA" w:rsidRDefault="008E536E" w:rsidP="00B52757">
      <w:pPr>
        <w:pStyle w:val="ListParagraph"/>
        <w:numPr>
          <w:ilvl w:val="0"/>
          <w:numId w:val="4"/>
        </w:numPr>
        <w:jc w:val="both"/>
        <w:rPr>
          <w:rFonts w:ascii="Avenir Book" w:eastAsia="Times New Roman" w:hAnsi="Avenir Book" w:cs="Times New Roman"/>
          <w:iCs/>
          <w:sz w:val="22"/>
          <w:szCs w:val="22"/>
          <w:lang w:val="en-IN" w:eastAsia="en-GB"/>
        </w:rPr>
      </w:pPr>
      <w:r>
        <w:rPr>
          <w:rFonts w:ascii="Avenir Book" w:eastAsia="Times New Roman" w:hAnsi="Avenir Book" w:cs="Times New Roman"/>
          <w:iCs/>
          <w:color w:val="000000" w:themeColor="text1"/>
          <w:sz w:val="22"/>
          <w:szCs w:val="22"/>
          <w:lang w:val="en-IN" w:eastAsia="en-GB"/>
        </w:rPr>
        <w:t>Ensure that a</w:t>
      </w:r>
      <w:r w:rsidRPr="00003048">
        <w:rPr>
          <w:rFonts w:ascii="Avenir Book" w:eastAsia="Times New Roman" w:hAnsi="Avenir Book" w:cs="Times New Roman"/>
          <w:iCs/>
          <w:color w:val="000000" w:themeColor="text1"/>
          <w:sz w:val="22"/>
          <w:szCs w:val="22"/>
          <w:lang w:val="en-IN" w:eastAsia="en-GB"/>
        </w:rPr>
        <w:t xml:space="preserve">ll </w:t>
      </w:r>
      <w:r w:rsidR="009C715D" w:rsidRPr="00003048">
        <w:rPr>
          <w:rFonts w:ascii="Avenir Book" w:eastAsia="Times New Roman" w:hAnsi="Avenir Book" w:cs="Times New Roman"/>
          <w:iCs/>
          <w:color w:val="000000" w:themeColor="text1"/>
          <w:sz w:val="22"/>
          <w:szCs w:val="22"/>
          <w:lang w:val="en-IN" w:eastAsia="en-GB"/>
        </w:rPr>
        <w:t xml:space="preserve">facilitators </w:t>
      </w:r>
      <w:r>
        <w:rPr>
          <w:rFonts w:ascii="Avenir Book" w:eastAsia="Times New Roman" w:hAnsi="Avenir Book" w:cs="Times New Roman"/>
          <w:iCs/>
          <w:sz w:val="22"/>
          <w:szCs w:val="22"/>
          <w:lang w:val="en-IN" w:eastAsia="en-GB"/>
        </w:rPr>
        <w:t xml:space="preserve">are </w:t>
      </w:r>
      <w:r w:rsidR="009C715D" w:rsidRPr="00003048">
        <w:rPr>
          <w:rFonts w:ascii="Avenir Book" w:eastAsia="Times New Roman" w:hAnsi="Avenir Book" w:cs="Times New Roman"/>
          <w:iCs/>
          <w:sz w:val="22"/>
          <w:szCs w:val="22"/>
          <w:lang w:val="en-IN" w:eastAsia="en-GB"/>
        </w:rPr>
        <w:t>sensitive to the local context and be aware of</w:t>
      </w:r>
      <w:r w:rsidR="00B52757">
        <w:rPr>
          <w:rFonts w:ascii="Avenir Book" w:eastAsia="Times New Roman" w:hAnsi="Avenir Book" w:cs="Times New Roman"/>
          <w:iCs/>
          <w:sz w:val="22"/>
          <w:szCs w:val="22"/>
          <w:lang w:val="en-IN" w:eastAsia="en-GB"/>
        </w:rPr>
        <w:t xml:space="preserve"> the challenges and concerns of</w:t>
      </w:r>
      <w:r w:rsidR="009C715D" w:rsidRPr="00003048">
        <w:rPr>
          <w:rFonts w:ascii="Avenir Book" w:eastAsia="Times New Roman" w:hAnsi="Avenir Book" w:cs="Times New Roman"/>
          <w:iCs/>
          <w:sz w:val="22"/>
          <w:szCs w:val="22"/>
          <w:lang w:val="en-IN" w:eastAsia="en-GB"/>
        </w:rPr>
        <w:t xml:space="preserve"> </w:t>
      </w:r>
      <w:r w:rsidR="00B52757">
        <w:rPr>
          <w:rFonts w:ascii="Avenir Book" w:eastAsia="Times New Roman" w:hAnsi="Avenir Book" w:cs="Times New Roman"/>
          <w:iCs/>
          <w:sz w:val="22"/>
          <w:szCs w:val="22"/>
          <w:lang w:val="en-IN" w:eastAsia="en-GB"/>
        </w:rPr>
        <w:t xml:space="preserve">marginalized and minority groups, including women, </w:t>
      </w:r>
      <w:r w:rsidRPr="00446AEB">
        <w:rPr>
          <w:rFonts w:ascii="Avenir Book" w:eastAsia="Times New Roman" w:hAnsi="Avenir Book" w:cs="Times New Roman"/>
          <w:iCs/>
          <w:sz w:val="22"/>
          <w:szCs w:val="22"/>
          <w:lang w:val="en-IN" w:eastAsia="en-GB"/>
        </w:rPr>
        <w:t xml:space="preserve">youth, </w:t>
      </w:r>
      <w:r w:rsidR="00B52757" w:rsidRPr="00446AEB">
        <w:rPr>
          <w:rFonts w:ascii="Avenir Book" w:eastAsia="Times New Roman" w:hAnsi="Avenir Book" w:cs="Times New Roman"/>
          <w:iCs/>
          <w:sz w:val="22"/>
          <w:szCs w:val="22"/>
          <w:lang w:val="en-IN" w:eastAsia="en-GB"/>
        </w:rPr>
        <w:t xml:space="preserve">minorities and people with disabilities. </w:t>
      </w:r>
    </w:p>
    <w:p w14:paraId="61F25FD3" w14:textId="728F0715" w:rsidR="00E21079" w:rsidRDefault="000C70FA" w:rsidP="00B52757">
      <w:pPr>
        <w:pStyle w:val="ListParagraph"/>
        <w:numPr>
          <w:ilvl w:val="0"/>
          <w:numId w:val="4"/>
        </w:numPr>
        <w:jc w:val="both"/>
        <w:rPr>
          <w:rFonts w:ascii="Avenir Book" w:eastAsia="Times New Roman" w:hAnsi="Avenir Book" w:cs="Times New Roman"/>
          <w:iCs/>
          <w:sz w:val="22"/>
          <w:szCs w:val="22"/>
          <w:lang w:val="en-IN" w:eastAsia="en-GB"/>
        </w:rPr>
      </w:pPr>
      <w:r>
        <w:rPr>
          <w:rFonts w:ascii="Avenir Book" w:eastAsia="Times New Roman" w:hAnsi="Avenir Book" w:cs="Times New Roman"/>
          <w:iCs/>
          <w:color w:val="000000" w:themeColor="text1"/>
          <w:sz w:val="22"/>
          <w:szCs w:val="22"/>
          <w:lang w:val="en-IN" w:eastAsia="en-GB"/>
        </w:rPr>
        <w:t>Ensure that all facilitators</w:t>
      </w:r>
      <w:r w:rsidR="00E21079" w:rsidRPr="00446AEB">
        <w:rPr>
          <w:rFonts w:ascii="Avenir Book" w:eastAsia="Times New Roman" w:hAnsi="Avenir Book" w:cs="Times New Roman"/>
          <w:iCs/>
          <w:sz w:val="22"/>
          <w:szCs w:val="22"/>
          <w:lang w:val="en-IN" w:eastAsia="en-GB"/>
        </w:rPr>
        <w:t xml:space="preserve"> </w:t>
      </w:r>
      <w:r>
        <w:rPr>
          <w:rFonts w:ascii="Avenir Book" w:eastAsia="Times New Roman" w:hAnsi="Avenir Book" w:cs="Times New Roman"/>
          <w:iCs/>
          <w:sz w:val="22"/>
          <w:szCs w:val="22"/>
          <w:lang w:val="en-IN" w:eastAsia="en-GB"/>
        </w:rPr>
        <w:t>are aware of the PSEA referral agencies and GBV referral pathways prior to executing the FGDs and that they attend all FGDs with the correct contact information available to share with any FGD participant.</w:t>
      </w:r>
    </w:p>
    <w:p w14:paraId="7C5EE2F9" w14:textId="4628013F" w:rsidR="000C70FA" w:rsidRPr="00446AEB" w:rsidRDefault="000C70FA" w:rsidP="00B52757">
      <w:pPr>
        <w:pStyle w:val="ListParagraph"/>
        <w:numPr>
          <w:ilvl w:val="0"/>
          <w:numId w:val="4"/>
        </w:numPr>
        <w:jc w:val="both"/>
        <w:rPr>
          <w:rFonts w:ascii="Avenir Book" w:eastAsia="Times New Roman" w:hAnsi="Avenir Book" w:cs="Times New Roman"/>
          <w:iCs/>
          <w:sz w:val="22"/>
          <w:szCs w:val="22"/>
          <w:lang w:val="en-IN" w:eastAsia="en-GB"/>
        </w:rPr>
      </w:pPr>
      <w:r w:rsidRPr="000C70FA">
        <w:rPr>
          <w:rFonts w:ascii="Avenir Book" w:eastAsia="Times New Roman" w:hAnsi="Avenir Book" w:cs="Times New Roman"/>
          <w:iCs/>
          <w:sz w:val="22"/>
          <w:szCs w:val="22"/>
          <w:lang w:val="en-IN" w:eastAsia="en-GB"/>
        </w:rPr>
        <w:t>the PSEA referral agencies and GBV referral pathways prior to executing the FGDs</w:t>
      </w:r>
    </w:p>
    <w:p w14:paraId="47FA75FD" w14:textId="12DDDF4F" w:rsidR="008E536E" w:rsidRPr="00446AEB" w:rsidRDefault="008E536E" w:rsidP="008E536E">
      <w:pPr>
        <w:pStyle w:val="xmsonormal"/>
        <w:numPr>
          <w:ilvl w:val="0"/>
          <w:numId w:val="4"/>
        </w:numPr>
        <w:spacing w:before="0" w:beforeAutospacing="0" w:after="0" w:afterAutospacing="0"/>
        <w:jc w:val="both"/>
        <w:rPr>
          <w:rFonts w:ascii="Avenir Book" w:hAnsi="Avenir Book" w:cs="Calibri"/>
          <w:color w:val="404040" w:themeColor="text1" w:themeTint="BF"/>
          <w:sz w:val="22"/>
          <w:szCs w:val="22"/>
        </w:rPr>
      </w:pPr>
      <w:r w:rsidRPr="00446AEB">
        <w:rPr>
          <w:rFonts w:ascii="Avenir Book" w:hAnsi="Avenir Book" w:cs="Calibri"/>
          <w:color w:val="404040" w:themeColor="text1" w:themeTint="BF"/>
          <w:sz w:val="22"/>
          <w:szCs w:val="22"/>
        </w:rPr>
        <w:t xml:space="preserve">Ensure that all FGD facilitators and translators are trained </w:t>
      </w:r>
      <w:r w:rsidR="00F86748" w:rsidRPr="00446AEB">
        <w:rPr>
          <w:rFonts w:ascii="Avenir Book" w:hAnsi="Avenir Book" w:cs="Calibri"/>
          <w:color w:val="404040" w:themeColor="text1" w:themeTint="BF"/>
          <w:sz w:val="22"/>
          <w:szCs w:val="22"/>
        </w:rPr>
        <w:t>to</w:t>
      </w:r>
      <w:r w:rsidR="00446AEB">
        <w:rPr>
          <w:rFonts w:ascii="Avenir Book" w:hAnsi="Avenir Book" w:cs="Calibri"/>
          <w:color w:val="404040" w:themeColor="text1" w:themeTint="BF"/>
          <w:sz w:val="22"/>
          <w:szCs w:val="22"/>
        </w:rPr>
        <w:t xml:space="preserve"> strictly observe confidentiality and to avoid</w:t>
      </w:r>
      <w:r w:rsidR="00446AEB" w:rsidRPr="00446AEB" w:rsidDel="00446AEB">
        <w:rPr>
          <w:rFonts w:ascii="Avenir Book" w:hAnsi="Avenir Book" w:cs="Calibri"/>
          <w:color w:val="404040" w:themeColor="text1" w:themeTint="BF"/>
          <w:sz w:val="22"/>
          <w:szCs w:val="22"/>
        </w:rPr>
        <w:t xml:space="preserve"> </w:t>
      </w:r>
      <w:r w:rsidRPr="00446AEB">
        <w:rPr>
          <w:rFonts w:ascii="Avenir Book" w:hAnsi="Avenir Book" w:cs="Calibri"/>
          <w:color w:val="404040" w:themeColor="text1" w:themeTint="BF"/>
          <w:sz w:val="22"/>
          <w:szCs w:val="22"/>
        </w:rPr>
        <w:t>disclosure or discussion about any individual case</w:t>
      </w:r>
      <w:r w:rsidR="00F86748" w:rsidRPr="00446AEB">
        <w:rPr>
          <w:rFonts w:ascii="Avenir Book" w:hAnsi="Avenir Book" w:cs="Calibri"/>
          <w:color w:val="404040" w:themeColor="text1" w:themeTint="BF"/>
          <w:sz w:val="22"/>
          <w:szCs w:val="22"/>
        </w:rPr>
        <w:t xml:space="preserve"> of GBV/SEA.</w:t>
      </w:r>
    </w:p>
    <w:p w14:paraId="62A85E2C" w14:textId="77777777" w:rsidR="00F86748" w:rsidRDefault="00F86748" w:rsidP="00F86748">
      <w:pPr>
        <w:pStyle w:val="ListParagraph"/>
        <w:numPr>
          <w:ilvl w:val="0"/>
          <w:numId w:val="4"/>
        </w:numPr>
        <w:jc w:val="both"/>
        <w:rPr>
          <w:rFonts w:ascii="Avenir Book" w:eastAsia="Times New Roman" w:hAnsi="Avenir Book" w:cs="Times New Roman"/>
          <w:iCs/>
          <w:sz w:val="22"/>
          <w:szCs w:val="22"/>
          <w:lang w:val="en-IN" w:eastAsia="en-GB"/>
        </w:rPr>
      </w:pPr>
      <w:r w:rsidRPr="00446AEB">
        <w:rPr>
          <w:rFonts w:ascii="Avenir Book" w:eastAsia="Times New Roman" w:hAnsi="Avenir Book" w:cs="Times New Roman"/>
          <w:iCs/>
          <w:sz w:val="22"/>
          <w:szCs w:val="22"/>
          <w:lang w:val="en-IN" w:eastAsia="en-GB"/>
        </w:rPr>
        <w:t>Facilitators are advised to work</w:t>
      </w:r>
      <w:r>
        <w:rPr>
          <w:rFonts w:ascii="Avenir Book" w:eastAsia="Times New Roman" w:hAnsi="Avenir Book" w:cs="Times New Roman"/>
          <w:iCs/>
          <w:sz w:val="22"/>
          <w:szCs w:val="22"/>
          <w:lang w:val="en-IN" w:eastAsia="en-GB"/>
        </w:rPr>
        <w:t xml:space="preserve"> with researchers to map targeted IDP sites to ensure that all site locations, including furthest points and hard to reach areas, are adequately represented to ensure a good representation of groups</w:t>
      </w:r>
    </w:p>
    <w:p w14:paraId="6EE20829" w14:textId="13618129" w:rsidR="00F86748" w:rsidRDefault="00F86748" w:rsidP="00F86748">
      <w:pPr>
        <w:pStyle w:val="ListParagraph"/>
        <w:numPr>
          <w:ilvl w:val="0"/>
          <w:numId w:val="4"/>
        </w:numPr>
        <w:jc w:val="both"/>
        <w:rPr>
          <w:rFonts w:ascii="Avenir Book" w:eastAsia="Times New Roman" w:hAnsi="Avenir Book" w:cs="Times New Roman"/>
          <w:iCs/>
          <w:sz w:val="22"/>
          <w:szCs w:val="22"/>
          <w:lang w:val="en-IN" w:eastAsia="en-GB"/>
        </w:rPr>
      </w:pPr>
      <w:r>
        <w:rPr>
          <w:rFonts w:ascii="Avenir Book" w:eastAsia="Times New Roman" w:hAnsi="Avenir Book" w:cs="Times New Roman"/>
          <w:iCs/>
          <w:sz w:val="22"/>
          <w:szCs w:val="22"/>
          <w:lang w:val="en-IN" w:eastAsia="en-GB"/>
        </w:rPr>
        <w:t xml:space="preserve">Plan sessions at those times of day that accord with the varying responsibilities and commitments of different groups. For example, men may not be available during working hours if they have a job; women may not be available in the late afternoon or evening due to household responsibilities. </w:t>
      </w:r>
    </w:p>
    <w:p w14:paraId="705FF425" w14:textId="28406C72" w:rsidR="00F86748" w:rsidRDefault="00F86748" w:rsidP="00F86748">
      <w:pPr>
        <w:pStyle w:val="ListParagraph"/>
        <w:numPr>
          <w:ilvl w:val="0"/>
          <w:numId w:val="4"/>
        </w:numPr>
        <w:jc w:val="both"/>
        <w:rPr>
          <w:rFonts w:ascii="Avenir Book" w:eastAsia="Times New Roman" w:hAnsi="Avenir Book" w:cs="Times New Roman"/>
          <w:iCs/>
          <w:sz w:val="22"/>
          <w:szCs w:val="22"/>
          <w:lang w:val="en-IN" w:eastAsia="en-GB"/>
        </w:rPr>
      </w:pPr>
      <w:r>
        <w:rPr>
          <w:rFonts w:ascii="Avenir Book" w:eastAsia="Times New Roman" w:hAnsi="Avenir Book" w:cs="Times New Roman"/>
          <w:iCs/>
          <w:sz w:val="22"/>
          <w:szCs w:val="22"/>
          <w:lang w:val="en-IN" w:eastAsia="en-GB"/>
        </w:rPr>
        <w:t xml:space="preserve">Select FGD sites that are accessible to persons with disabilities. </w:t>
      </w:r>
    </w:p>
    <w:p w14:paraId="5461D3C2" w14:textId="1611EFCA" w:rsidR="008E536E" w:rsidRPr="00446AEB" w:rsidRDefault="00446AEB" w:rsidP="00446AEB">
      <w:pPr>
        <w:pStyle w:val="ListParagraph"/>
        <w:numPr>
          <w:ilvl w:val="0"/>
          <w:numId w:val="4"/>
        </w:numPr>
        <w:jc w:val="both"/>
        <w:rPr>
          <w:rFonts w:ascii="Avenir Book" w:eastAsia="Times New Roman" w:hAnsi="Avenir Book" w:cs="Times New Roman"/>
          <w:iCs/>
          <w:sz w:val="22"/>
          <w:szCs w:val="22"/>
          <w:lang w:val="en-IN" w:eastAsia="en-GB"/>
        </w:rPr>
      </w:pPr>
      <w:r w:rsidRPr="00003048">
        <w:rPr>
          <w:rFonts w:ascii="Avenir Book" w:eastAsia="Times New Roman" w:hAnsi="Avenir Book" w:cs="Times New Roman"/>
          <w:iCs/>
          <w:sz w:val="22"/>
          <w:szCs w:val="22"/>
          <w:lang w:val="en-IN" w:eastAsia="en-GB"/>
        </w:rPr>
        <w:t xml:space="preserve">Depending on local context men should facilitate men’s groups and women, women groups. </w:t>
      </w:r>
      <w:r>
        <w:rPr>
          <w:rFonts w:ascii="Avenir Book" w:eastAsia="Times New Roman" w:hAnsi="Avenir Book" w:cs="Times New Roman"/>
          <w:iCs/>
          <w:sz w:val="22"/>
          <w:szCs w:val="22"/>
          <w:lang w:val="en-IN" w:eastAsia="en-GB"/>
        </w:rPr>
        <w:t xml:space="preserve">Minority clan representatives should facilitate FGDs with minorities. </w:t>
      </w:r>
    </w:p>
    <w:p w14:paraId="7196BAD8" w14:textId="77777777" w:rsidR="00446AEB" w:rsidRPr="002B7D25" w:rsidRDefault="00446AEB" w:rsidP="00446AEB">
      <w:pPr>
        <w:pStyle w:val="ListParagraph"/>
        <w:numPr>
          <w:ilvl w:val="0"/>
          <w:numId w:val="4"/>
        </w:numPr>
        <w:jc w:val="both"/>
        <w:rPr>
          <w:rFonts w:ascii="Avenir Book" w:eastAsia="Times New Roman" w:hAnsi="Avenir Book" w:cs="Times New Roman"/>
          <w:iCs/>
          <w:sz w:val="22"/>
          <w:szCs w:val="22"/>
          <w:lang w:val="en-IN" w:eastAsia="en-GB"/>
        </w:rPr>
      </w:pPr>
      <w:r>
        <w:rPr>
          <w:rFonts w:ascii="Avenir Book" w:eastAsia="Times New Roman" w:hAnsi="Avenir Book" w:cs="Times New Roman"/>
          <w:iCs/>
          <w:sz w:val="22"/>
          <w:szCs w:val="22"/>
          <w:lang w:val="en-IN" w:eastAsia="en-GB"/>
        </w:rPr>
        <w:lastRenderedPageBreak/>
        <w:t>Facilitators should prepare a two-</w:t>
      </w:r>
      <w:r w:rsidRPr="002B7D25">
        <w:rPr>
          <w:rFonts w:ascii="Avenir Book" w:hAnsi="Avenir Book" w:cstheme="minorHAnsi"/>
          <w:sz w:val="22"/>
          <w:szCs w:val="22"/>
        </w:rPr>
        <w:t xml:space="preserve">minute script </w:t>
      </w:r>
      <w:r>
        <w:rPr>
          <w:rFonts w:ascii="Avenir Book" w:hAnsi="Avenir Book" w:cstheme="minorHAnsi"/>
          <w:sz w:val="22"/>
          <w:szCs w:val="22"/>
        </w:rPr>
        <w:t xml:space="preserve">to introduce the FGD to participants. The script should </w:t>
      </w:r>
      <w:r w:rsidRPr="002B7D25">
        <w:rPr>
          <w:rFonts w:ascii="Avenir Book" w:hAnsi="Avenir Book" w:cstheme="minorHAnsi"/>
          <w:sz w:val="22"/>
          <w:szCs w:val="22"/>
        </w:rPr>
        <w:t xml:space="preserve">include the following: </w:t>
      </w:r>
    </w:p>
    <w:p w14:paraId="3E8AE296" w14:textId="77777777" w:rsidR="00446AEB" w:rsidRPr="00236D2D" w:rsidRDefault="00446AEB" w:rsidP="00446AEB">
      <w:pPr>
        <w:numPr>
          <w:ilvl w:val="0"/>
          <w:numId w:val="1"/>
        </w:numPr>
        <w:ind w:left="1350"/>
        <w:rPr>
          <w:rFonts w:ascii="Avenir Book" w:hAnsi="Avenir Book" w:cstheme="minorHAnsi"/>
          <w:sz w:val="22"/>
          <w:szCs w:val="22"/>
        </w:rPr>
      </w:pPr>
      <w:r w:rsidRPr="00236D2D">
        <w:rPr>
          <w:rFonts w:ascii="Avenir Book" w:hAnsi="Avenir Book" w:cstheme="minorHAnsi"/>
          <w:sz w:val="22"/>
          <w:szCs w:val="22"/>
        </w:rPr>
        <w:t>Thank the participant(s) for the</w:t>
      </w:r>
      <w:r>
        <w:rPr>
          <w:rFonts w:ascii="Avenir Book" w:hAnsi="Avenir Book" w:cstheme="minorHAnsi"/>
          <w:sz w:val="22"/>
          <w:szCs w:val="22"/>
        </w:rPr>
        <w:t>ir participation.</w:t>
      </w:r>
    </w:p>
    <w:p w14:paraId="7123608B" w14:textId="77777777" w:rsidR="00446AEB" w:rsidRPr="00B74871" w:rsidRDefault="00446AEB" w:rsidP="00446AEB">
      <w:pPr>
        <w:numPr>
          <w:ilvl w:val="0"/>
          <w:numId w:val="1"/>
        </w:numPr>
        <w:ind w:left="1350"/>
        <w:rPr>
          <w:rFonts w:ascii="Avenir Book" w:hAnsi="Avenir Book" w:cstheme="minorHAnsi"/>
          <w:sz w:val="22"/>
          <w:szCs w:val="22"/>
        </w:rPr>
      </w:pPr>
      <w:r w:rsidRPr="00B74871">
        <w:rPr>
          <w:rFonts w:ascii="Avenir Book" w:hAnsi="Avenir Book" w:cstheme="minorHAnsi"/>
          <w:sz w:val="22"/>
          <w:szCs w:val="22"/>
        </w:rPr>
        <w:t>Explain the objectives and expectations of the discussion.</w:t>
      </w:r>
    </w:p>
    <w:p w14:paraId="753B9C58" w14:textId="47BC7C21" w:rsidR="00446AEB" w:rsidRPr="00B74871" w:rsidRDefault="00446AEB" w:rsidP="00446AEB">
      <w:pPr>
        <w:numPr>
          <w:ilvl w:val="0"/>
          <w:numId w:val="1"/>
        </w:numPr>
        <w:ind w:left="1350"/>
        <w:rPr>
          <w:rFonts w:ascii="Avenir Book" w:hAnsi="Avenir Book" w:cstheme="minorHAnsi"/>
          <w:sz w:val="22"/>
          <w:szCs w:val="22"/>
        </w:rPr>
      </w:pPr>
      <w:r w:rsidRPr="00B74871">
        <w:rPr>
          <w:rFonts w:ascii="Avenir Book" w:hAnsi="Avenir Book" w:cstheme="minorHAnsi"/>
          <w:sz w:val="22"/>
          <w:szCs w:val="22"/>
        </w:rPr>
        <w:t xml:space="preserve">Outline the amount of time the focus groups will take (approximately </w:t>
      </w:r>
      <w:r w:rsidR="00B74871" w:rsidRPr="00B74871">
        <w:rPr>
          <w:rFonts w:ascii="Avenir Book" w:hAnsi="Avenir Book" w:cstheme="minorHAnsi"/>
          <w:sz w:val="22"/>
          <w:szCs w:val="22"/>
        </w:rPr>
        <w:t>1.5-2 hours</w:t>
      </w:r>
      <w:r w:rsidRPr="00B74871">
        <w:rPr>
          <w:rFonts w:ascii="Avenir Book" w:hAnsi="Avenir Book" w:cstheme="minorHAnsi"/>
          <w:sz w:val="22"/>
          <w:szCs w:val="22"/>
        </w:rPr>
        <w:t>).</w:t>
      </w:r>
    </w:p>
    <w:p w14:paraId="0AE9D2E2" w14:textId="369DE785" w:rsidR="00446AEB" w:rsidRPr="00236D2D" w:rsidRDefault="00446AEB" w:rsidP="00446AEB">
      <w:pPr>
        <w:numPr>
          <w:ilvl w:val="0"/>
          <w:numId w:val="1"/>
        </w:numPr>
        <w:ind w:left="1350"/>
        <w:rPr>
          <w:rFonts w:ascii="Avenir Book" w:hAnsi="Avenir Book" w:cstheme="minorHAnsi"/>
          <w:sz w:val="22"/>
          <w:szCs w:val="22"/>
        </w:rPr>
      </w:pPr>
      <w:r w:rsidRPr="00236D2D">
        <w:rPr>
          <w:rFonts w:ascii="Avenir Book" w:hAnsi="Avenir Book" w:cstheme="minorHAnsi"/>
          <w:sz w:val="22"/>
          <w:szCs w:val="22"/>
        </w:rPr>
        <w:t>Obtain permission to write notes from</w:t>
      </w:r>
      <w:r w:rsidR="00246817">
        <w:rPr>
          <w:rFonts w:ascii="Avenir Book" w:hAnsi="Avenir Book" w:cstheme="minorHAnsi"/>
          <w:sz w:val="22"/>
          <w:szCs w:val="22"/>
        </w:rPr>
        <w:t xml:space="preserve"> </w:t>
      </w:r>
      <w:r w:rsidR="00980C8B">
        <w:rPr>
          <w:rFonts w:ascii="Avenir Book" w:hAnsi="Avenir Book" w:cstheme="minorHAnsi"/>
          <w:sz w:val="22"/>
          <w:szCs w:val="22"/>
        </w:rPr>
        <w:t>FGDs</w:t>
      </w:r>
    </w:p>
    <w:p w14:paraId="474BE5C4" w14:textId="77777777" w:rsidR="00446AEB" w:rsidRDefault="00446AEB" w:rsidP="00446AEB">
      <w:pPr>
        <w:numPr>
          <w:ilvl w:val="0"/>
          <w:numId w:val="1"/>
        </w:numPr>
        <w:ind w:left="1350"/>
        <w:rPr>
          <w:rFonts w:ascii="Avenir Book" w:hAnsi="Avenir Book" w:cstheme="minorHAnsi"/>
          <w:sz w:val="22"/>
          <w:szCs w:val="22"/>
        </w:rPr>
      </w:pPr>
      <w:r w:rsidRPr="00236D2D">
        <w:rPr>
          <w:rFonts w:ascii="Avenir Book" w:hAnsi="Avenir Book" w:cstheme="minorHAnsi"/>
          <w:sz w:val="22"/>
          <w:szCs w:val="22"/>
        </w:rPr>
        <w:t>Explain confidentiality and how the information will be used</w:t>
      </w:r>
      <w:r>
        <w:rPr>
          <w:rFonts w:ascii="Avenir Book" w:hAnsi="Avenir Book" w:cstheme="minorHAnsi"/>
          <w:sz w:val="22"/>
          <w:szCs w:val="22"/>
        </w:rPr>
        <w:t xml:space="preserve"> and notes/recordings will be disposed of.</w:t>
      </w:r>
      <w:r w:rsidRPr="00236D2D">
        <w:rPr>
          <w:rFonts w:ascii="Avenir Book" w:hAnsi="Avenir Book" w:cstheme="minorHAnsi"/>
          <w:sz w:val="22"/>
          <w:szCs w:val="22"/>
        </w:rPr>
        <w:t xml:space="preserve">  </w:t>
      </w:r>
    </w:p>
    <w:p w14:paraId="45BA7CD9" w14:textId="77777777" w:rsidR="00446AEB" w:rsidRDefault="00446AEB" w:rsidP="00446AEB">
      <w:pPr>
        <w:numPr>
          <w:ilvl w:val="0"/>
          <w:numId w:val="1"/>
        </w:numPr>
        <w:ind w:left="1350"/>
        <w:rPr>
          <w:rFonts w:ascii="Avenir Book" w:hAnsi="Avenir Book" w:cstheme="minorHAnsi"/>
          <w:sz w:val="22"/>
          <w:szCs w:val="22"/>
        </w:rPr>
      </w:pPr>
      <w:r>
        <w:rPr>
          <w:rFonts w:ascii="Avenir Book" w:hAnsi="Avenir Book" w:cstheme="minorHAnsi"/>
          <w:sz w:val="22"/>
          <w:szCs w:val="22"/>
        </w:rPr>
        <w:t>Establish ground rules for the discussion (ie, being respectful of others’ opinions, not interrupting, no mobile phones to be used, etc).</w:t>
      </w:r>
      <w:r w:rsidRPr="00236D2D">
        <w:rPr>
          <w:rFonts w:ascii="Avenir Book" w:hAnsi="Avenir Book" w:cstheme="minorHAnsi"/>
          <w:sz w:val="22"/>
          <w:szCs w:val="22"/>
        </w:rPr>
        <w:t xml:space="preserve">  </w:t>
      </w:r>
    </w:p>
    <w:p w14:paraId="1E547936" w14:textId="77777777" w:rsidR="00446AEB" w:rsidRDefault="00446AEB" w:rsidP="00446AEB">
      <w:pPr>
        <w:numPr>
          <w:ilvl w:val="0"/>
          <w:numId w:val="1"/>
        </w:numPr>
        <w:ind w:left="1350"/>
        <w:rPr>
          <w:rFonts w:ascii="Avenir Book" w:hAnsi="Avenir Book" w:cstheme="minorHAnsi"/>
          <w:sz w:val="22"/>
          <w:szCs w:val="22"/>
        </w:rPr>
      </w:pPr>
      <w:r>
        <w:rPr>
          <w:rFonts w:ascii="Avenir Book" w:hAnsi="Avenir Book" w:cstheme="minorHAnsi"/>
          <w:sz w:val="22"/>
          <w:szCs w:val="22"/>
        </w:rPr>
        <w:t xml:space="preserve">Encourage contributions of all participants and note that no participant is obliged to comment unless he/she wants to. </w:t>
      </w:r>
    </w:p>
    <w:p w14:paraId="29BAC112" w14:textId="77777777" w:rsidR="00446AEB" w:rsidRPr="005D0457" w:rsidRDefault="00446AEB" w:rsidP="00446AEB">
      <w:pPr>
        <w:numPr>
          <w:ilvl w:val="0"/>
          <w:numId w:val="1"/>
        </w:numPr>
        <w:ind w:left="1350"/>
        <w:rPr>
          <w:rFonts w:ascii="Avenir Book" w:hAnsi="Avenir Book" w:cstheme="minorHAnsi"/>
          <w:sz w:val="22"/>
          <w:szCs w:val="22"/>
        </w:rPr>
      </w:pPr>
      <w:r>
        <w:rPr>
          <w:rFonts w:ascii="Avenir Book" w:hAnsi="Avenir Book" w:cstheme="minorHAnsi"/>
          <w:sz w:val="22"/>
          <w:szCs w:val="22"/>
        </w:rPr>
        <w:t>Explain that participation (or lack of contribution) in no way affects any benefits to which participants or their families are entitled.</w:t>
      </w:r>
    </w:p>
    <w:p w14:paraId="513BCB2C" w14:textId="77777777" w:rsidR="00446AEB" w:rsidRPr="00446AEB" w:rsidRDefault="00446AEB" w:rsidP="00F86748">
      <w:pPr>
        <w:jc w:val="both"/>
        <w:rPr>
          <w:rFonts w:ascii="Avenir Book" w:eastAsia="Times New Roman" w:hAnsi="Avenir Book" w:cs="Times New Roman"/>
          <w:iCs/>
          <w:sz w:val="22"/>
          <w:szCs w:val="22"/>
          <w:lang w:eastAsia="en-GB"/>
        </w:rPr>
      </w:pPr>
    </w:p>
    <w:p w14:paraId="2F9AF9AE" w14:textId="692F9751" w:rsidR="00003048" w:rsidRPr="00980C8B" w:rsidRDefault="00003048" w:rsidP="00003048">
      <w:pPr>
        <w:pStyle w:val="ListParagraph"/>
        <w:numPr>
          <w:ilvl w:val="0"/>
          <w:numId w:val="4"/>
        </w:numPr>
        <w:jc w:val="both"/>
        <w:rPr>
          <w:rFonts w:ascii="Avenir Book" w:eastAsia="Times New Roman" w:hAnsi="Avenir Book" w:cs="Times New Roman"/>
          <w:iCs/>
          <w:sz w:val="22"/>
          <w:szCs w:val="22"/>
          <w:lang w:val="en-IN" w:eastAsia="en-GB"/>
        </w:rPr>
      </w:pPr>
      <w:r w:rsidRPr="00980C8B">
        <w:rPr>
          <w:rFonts w:ascii="Avenir Book" w:eastAsia="Times New Roman" w:hAnsi="Avenir Book" w:cs="Times New Roman"/>
          <w:iCs/>
          <w:sz w:val="22"/>
          <w:szCs w:val="22"/>
          <w:lang w:val="en-IN" w:eastAsia="en-GB"/>
        </w:rPr>
        <w:t>If</w:t>
      </w:r>
      <w:r w:rsidR="00446AEB" w:rsidRPr="00980C8B">
        <w:rPr>
          <w:rFonts w:ascii="Avenir Book" w:eastAsia="Times New Roman" w:hAnsi="Avenir Book" w:cs="Times New Roman"/>
          <w:iCs/>
          <w:sz w:val="22"/>
          <w:szCs w:val="22"/>
          <w:lang w:val="en-IN" w:eastAsia="en-GB"/>
        </w:rPr>
        <w:t xml:space="preserve"> during an FGD</w:t>
      </w:r>
      <w:r w:rsidRPr="00980C8B">
        <w:rPr>
          <w:rFonts w:ascii="Avenir Book" w:eastAsia="Times New Roman" w:hAnsi="Avenir Book" w:cs="Times New Roman"/>
          <w:iCs/>
          <w:sz w:val="22"/>
          <w:szCs w:val="22"/>
          <w:lang w:val="en-IN" w:eastAsia="en-GB"/>
        </w:rPr>
        <w:t xml:space="preserve"> a facilitator observes </w:t>
      </w:r>
      <w:r w:rsidR="00D945A4" w:rsidRPr="00980C8B">
        <w:rPr>
          <w:rFonts w:ascii="Avenir Book" w:eastAsia="Times New Roman" w:hAnsi="Avenir Book" w:cs="Times New Roman"/>
          <w:iCs/>
          <w:sz w:val="22"/>
          <w:szCs w:val="22"/>
          <w:lang w:val="en-IN" w:eastAsia="en-GB"/>
        </w:rPr>
        <w:t>people from</w:t>
      </w:r>
      <w:r w:rsidR="00CD1FBE" w:rsidRPr="00980C8B">
        <w:rPr>
          <w:rFonts w:ascii="Avenir Book" w:eastAsia="Times New Roman" w:hAnsi="Avenir Book" w:cs="Times New Roman"/>
          <w:iCs/>
          <w:sz w:val="22"/>
          <w:szCs w:val="22"/>
          <w:lang w:val="en-IN" w:eastAsia="en-GB"/>
        </w:rPr>
        <w:t xml:space="preserve"> a</w:t>
      </w:r>
      <w:r w:rsidRPr="00980C8B">
        <w:rPr>
          <w:rFonts w:ascii="Avenir Book" w:eastAsia="Times New Roman" w:hAnsi="Avenir Book" w:cs="Times New Roman"/>
          <w:iCs/>
          <w:sz w:val="22"/>
          <w:szCs w:val="22"/>
          <w:lang w:val="en-IN" w:eastAsia="en-GB"/>
        </w:rPr>
        <w:t xml:space="preserve"> minority</w:t>
      </w:r>
      <w:r w:rsidR="00D945A4" w:rsidRPr="00980C8B">
        <w:rPr>
          <w:rFonts w:ascii="Avenir Book" w:eastAsia="Times New Roman" w:hAnsi="Avenir Book" w:cs="Times New Roman"/>
          <w:iCs/>
          <w:sz w:val="22"/>
          <w:szCs w:val="22"/>
          <w:lang w:val="en-IN" w:eastAsia="en-GB"/>
        </w:rPr>
        <w:t xml:space="preserve"> clan</w:t>
      </w:r>
      <w:r w:rsidR="00B52757" w:rsidRPr="00980C8B">
        <w:rPr>
          <w:rFonts w:ascii="Avenir Book" w:eastAsia="Times New Roman" w:hAnsi="Avenir Book" w:cs="Times New Roman"/>
          <w:iCs/>
          <w:sz w:val="22"/>
          <w:szCs w:val="22"/>
          <w:lang w:val="en-IN" w:eastAsia="en-GB"/>
        </w:rPr>
        <w:t xml:space="preserve"> or</w:t>
      </w:r>
      <w:r w:rsidRPr="00980C8B">
        <w:rPr>
          <w:rFonts w:ascii="Avenir Book" w:eastAsia="Times New Roman" w:hAnsi="Avenir Book" w:cs="Times New Roman"/>
          <w:iCs/>
          <w:sz w:val="22"/>
          <w:szCs w:val="22"/>
          <w:lang w:val="en-IN" w:eastAsia="en-GB"/>
        </w:rPr>
        <w:t xml:space="preserve"> </w:t>
      </w:r>
      <w:r w:rsidR="00CD1FBE" w:rsidRPr="00980C8B">
        <w:rPr>
          <w:rFonts w:ascii="Avenir Book" w:eastAsia="Times New Roman" w:hAnsi="Avenir Book" w:cs="Times New Roman"/>
          <w:iCs/>
          <w:sz w:val="22"/>
          <w:szCs w:val="22"/>
          <w:lang w:val="en-IN" w:eastAsia="en-GB"/>
        </w:rPr>
        <w:t xml:space="preserve">marginalised group </w:t>
      </w:r>
      <w:r w:rsidRPr="00980C8B">
        <w:rPr>
          <w:rFonts w:ascii="Avenir Book" w:eastAsia="Times New Roman" w:hAnsi="Avenir Book" w:cs="Times New Roman"/>
          <w:iCs/>
          <w:sz w:val="22"/>
          <w:szCs w:val="22"/>
          <w:lang w:val="en-IN" w:eastAsia="en-GB"/>
        </w:rPr>
        <w:t xml:space="preserve">or </w:t>
      </w:r>
      <w:r w:rsidR="00B52757" w:rsidRPr="00980C8B">
        <w:rPr>
          <w:rFonts w:ascii="Avenir Book" w:eastAsia="Times New Roman" w:hAnsi="Avenir Book" w:cs="Times New Roman"/>
          <w:iCs/>
          <w:sz w:val="22"/>
          <w:szCs w:val="22"/>
          <w:lang w:val="en-IN" w:eastAsia="en-GB"/>
        </w:rPr>
        <w:t xml:space="preserve">with a disability, </w:t>
      </w:r>
      <w:r w:rsidRPr="00980C8B">
        <w:rPr>
          <w:rFonts w:ascii="Avenir Book" w:eastAsia="Times New Roman" w:hAnsi="Avenir Book" w:cs="Times New Roman"/>
          <w:iCs/>
          <w:sz w:val="22"/>
          <w:szCs w:val="22"/>
          <w:lang w:val="en-IN" w:eastAsia="en-GB"/>
        </w:rPr>
        <w:t>the facilitator should request a separate interview with them after the discussion.</w:t>
      </w:r>
      <w:r w:rsidR="0074263F" w:rsidRPr="00980C8B">
        <w:rPr>
          <w:rFonts w:ascii="Avenir Book" w:eastAsia="Times New Roman" w:hAnsi="Avenir Book" w:cs="Times New Roman"/>
          <w:iCs/>
          <w:sz w:val="22"/>
          <w:szCs w:val="22"/>
          <w:lang w:val="en-IN" w:eastAsia="en-GB"/>
        </w:rPr>
        <w:t xml:space="preserve"> The request should be accompanied by an explanation of the purpose of the interview, the right of the interviewee to refuse the request</w:t>
      </w:r>
      <w:r w:rsidR="00F96743" w:rsidRPr="00980C8B">
        <w:rPr>
          <w:rFonts w:ascii="Avenir Book" w:eastAsia="Times New Roman" w:hAnsi="Avenir Book" w:cs="Times New Roman"/>
          <w:iCs/>
          <w:sz w:val="22"/>
          <w:szCs w:val="22"/>
          <w:lang w:val="en-IN" w:eastAsia="en-GB"/>
        </w:rPr>
        <w:t xml:space="preserve">, and a clarification that participation or the refusal to participate in an interview has no bearing on the interviewee’s humanitarian entitlements. </w:t>
      </w:r>
    </w:p>
    <w:p w14:paraId="47063CE9" w14:textId="211258B5" w:rsidR="001466F6" w:rsidRDefault="009C715D" w:rsidP="00003048">
      <w:pPr>
        <w:pStyle w:val="ListParagraph"/>
        <w:numPr>
          <w:ilvl w:val="0"/>
          <w:numId w:val="4"/>
        </w:numPr>
        <w:jc w:val="both"/>
        <w:rPr>
          <w:rFonts w:ascii="Avenir Book" w:eastAsia="Times New Roman" w:hAnsi="Avenir Book" w:cs="Times New Roman"/>
          <w:iCs/>
          <w:sz w:val="22"/>
          <w:szCs w:val="22"/>
          <w:lang w:val="en-IN" w:eastAsia="en-GB"/>
        </w:rPr>
      </w:pPr>
      <w:r w:rsidRPr="00003048">
        <w:rPr>
          <w:rFonts w:ascii="Avenir Book" w:eastAsia="Times New Roman" w:hAnsi="Avenir Book" w:cs="Times New Roman"/>
          <w:iCs/>
          <w:sz w:val="22"/>
          <w:szCs w:val="22"/>
          <w:lang w:val="en-IN" w:eastAsia="en-GB"/>
        </w:rPr>
        <w:t xml:space="preserve">Should there be any discomfort </w:t>
      </w:r>
      <w:r w:rsidR="00D96CF8">
        <w:rPr>
          <w:rFonts w:ascii="Avenir Book" w:eastAsia="Times New Roman" w:hAnsi="Avenir Book" w:cs="Times New Roman"/>
          <w:iCs/>
          <w:sz w:val="22"/>
          <w:szCs w:val="22"/>
          <w:lang w:val="en-IN" w:eastAsia="en-GB"/>
        </w:rPr>
        <w:t>in answering</w:t>
      </w:r>
      <w:r w:rsidR="00E21079" w:rsidRPr="00003048">
        <w:rPr>
          <w:rFonts w:ascii="Avenir Book" w:eastAsia="Times New Roman" w:hAnsi="Avenir Book" w:cs="Times New Roman"/>
          <w:iCs/>
          <w:sz w:val="22"/>
          <w:szCs w:val="22"/>
          <w:lang w:val="en-IN" w:eastAsia="en-GB"/>
        </w:rPr>
        <w:t xml:space="preserve"> </w:t>
      </w:r>
      <w:r w:rsidRPr="00003048">
        <w:rPr>
          <w:rFonts w:ascii="Avenir Book" w:eastAsia="Times New Roman" w:hAnsi="Avenir Book" w:cs="Times New Roman"/>
          <w:iCs/>
          <w:sz w:val="22"/>
          <w:szCs w:val="22"/>
          <w:lang w:val="en-IN" w:eastAsia="en-GB"/>
        </w:rPr>
        <w:t xml:space="preserve">questions </w:t>
      </w:r>
      <w:r w:rsidR="00E21079" w:rsidRPr="00003048">
        <w:rPr>
          <w:rFonts w:ascii="Avenir Book" w:eastAsia="Times New Roman" w:hAnsi="Avenir Book" w:cs="Times New Roman"/>
          <w:iCs/>
          <w:sz w:val="22"/>
          <w:szCs w:val="22"/>
          <w:lang w:val="en-IN" w:eastAsia="en-GB"/>
        </w:rPr>
        <w:t xml:space="preserve">included </w:t>
      </w:r>
      <w:r w:rsidRPr="00003048">
        <w:rPr>
          <w:rFonts w:ascii="Avenir Book" w:eastAsia="Times New Roman" w:hAnsi="Avenir Book" w:cs="Times New Roman"/>
          <w:iCs/>
          <w:sz w:val="22"/>
          <w:szCs w:val="22"/>
          <w:lang w:val="en-IN" w:eastAsia="en-GB"/>
        </w:rPr>
        <w:t>below</w:t>
      </w:r>
      <w:r w:rsidR="00E21079" w:rsidRPr="00003048">
        <w:rPr>
          <w:rFonts w:ascii="Avenir Book" w:eastAsia="Times New Roman" w:hAnsi="Avenir Book" w:cs="Times New Roman"/>
          <w:iCs/>
          <w:sz w:val="22"/>
          <w:szCs w:val="22"/>
          <w:lang w:val="en-IN" w:eastAsia="en-GB"/>
        </w:rPr>
        <w:t>,</w:t>
      </w:r>
      <w:r w:rsidRPr="00003048">
        <w:rPr>
          <w:rFonts w:ascii="Avenir Book" w:eastAsia="Times New Roman" w:hAnsi="Avenir Book" w:cs="Times New Roman"/>
          <w:iCs/>
          <w:sz w:val="22"/>
          <w:szCs w:val="22"/>
          <w:lang w:val="en-IN" w:eastAsia="en-GB"/>
        </w:rPr>
        <w:t xml:space="preserve"> </w:t>
      </w:r>
      <w:r w:rsidR="00E21079" w:rsidRPr="00003048">
        <w:rPr>
          <w:rFonts w:ascii="Avenir Book" w:eastAsia="Times New Roman" w:hAnsi="Avenir Book" w:cs="Times New Roman"/>
          <w:iCs/>
          <w:sz w:val="22"/>
          <w:szCs w:val="22"/>
          <w:lang w:val="en-IN" w:eastAsia="en-GB"/>
        </w:rPr>
        <w:t>a</w:t>
      </w:r>
      <w:r w:rsidRPr="00003048">
        <w:rPr>
          <w:rFonts w:ascii="Avenir Book" w:eastAsia="Times New Roman" w:hAnsi="Avenir Book" w:cs="Times New Roman"/>
          <w:iCs/>
          <w:sz w:val="22"/>
          <w:szCs w:val="22"/>
          <w:lang w:val="en-IN" w:eastAsia="en-GB"/>
        </w:rPr>
        <w:t xml:space="preserve"> facilitator </w:t>
      </w:r>
      <w:r w:rsidR="00605574">
        <w:rPr>
          <w:rFonts w:ascii="Avenir Book" w:eastAsia="Times New Roman" w:hAnsi="Avenir Book" w:cs="Times New Roman"/>
          <w:iCs/>
          <w:sz w:val="22"/>
          <w:szCs w:val="22"/>
          <w:lang w:val="en-IN" w:eastAsia="en-GB"/>
        </w:rPr>
        <w:t xml:space="preserve">should </w:t>
      </w:r>
      <w:r w:rsidR="001466F6">
        <w:rPr>
          <w:rFonts w:ascii="Avenir Book" w:eastAsia="Times New Roman" w:hAnsi="Avenir Book" w:cs="Times New Roman"/>
          <w:iCs/>
          <w:sz w:val="22"/>
          <w:szCs w:val="22"/>
          <w:lang w:val="en-IN" w:eastAsia="en-GB"/>
        </w:rPr>
        <w:t xml:space="preserve">highlight this to the researchers </w:t>
      </w:r>
      <w:r w:rsidR="00D6190B">
        <w:rPr>
          <w:rFonts w:ascii="Avenir Book" w:eastAsia="Times New Roman" w:hAnsi="Avenir Book" w:cs="Times New Roman"/>
          <w:iCs/>
          <w:sz w:val="22"/>
          <w:szCs w:val="22"/>
          <w:lang w:val="en-IN" w:eastAsia="en-GB"/>
        </w:rPr>
        <w:t>during the orientation of facilitators (</w:t>
      </w:r>
      <w:r w:rsidR="001466F6">
        <w:rPr>
          <w:rFonts w:ascii="Avenir Book" w:eastAsia="Times New Roman" w:hAnsi="Avenir Book" w:cs="Times New Roman"/>
          <w:iCs/>
          <w:sz w:val="22"/>
          <w:szCs w:val="22"/>
          <w:lang w:val="en-IN" w:eastAsia="en-GB"/>
        </w:rPr>
        <w:t>before the FGDs</w:t>
      </w:r>
      <w:r w:rsidR="00D6190B">
        <w:rPr>
          <w:rFonts w:ascii="Avenir Book" w:eastAsia="Times New Roman" w:hAnsi="Avenir Book" w:cs="Times New Roman"/>
          <w:iCs/>
          <w:sz w:val="22"/>
          <w:szCs w:val="22"/>
          <w:lang w:val="en-IN" w:eastAsia="en-GB"/>
        </w:rPr>
        <w:t>). Q</w:t>
      </w:r>
      <w:r w:rsidR="00605574">
        <w:rPr>
          <w:rFonts w:ascii="Avenir Book" w:eastAsia="Times New Roman" w:hAnsi="Avenir Book" w:cs="Times New Roman"/>
          <w:iCs/>
          <w:sz w:val="22"/>
          <w:szCs w:val="22"/>
          <w:lang w:val="en-IN" w:eastAsia="en-GB"/>
        </w:rPr>
        <w:t xml:space="preserve">uestions can then be tailored as </w:t>
      </w:r>
      <w:r w:rsidR="003030F7">
        <w:rPr>
          <w:rFonts w:ascii="Avenir Book" w:eastAsia="Times New Roman" w:hAnsi="Avenir Book" w:cs="Times New Roman"/>
          <w:iCs/>
          <w:sz w:val="22"/>
          <w:szCs w:val="22"/>
          <w:lang w:val="en-IN" w:eastAsia="en-GB"/>
        </w:rPr>
        <w:t>agreed</w:t>
      </w:r>
      <w:r w:rsidR="001466F6">
        <w:rPr>
          <w:rFonts w:ascii="Avenir Book" w:eastAsia="Times New Roman" w:hAnsi="Avenir Book" w:cs="Times New Roman"/>
          <w:iCs/>
          <w:sz w:val="22"/>
          <w:szCs w:val="22"/>
          <w:lang w:val="en-IN" w:eastAsia="en-GB"/>
        </w:rPr>
        <w:t xml:space="preserve">. </w:t>
      </w:r>
    </w:p>
    <w:p w14:paraId="7B98C925" w14:textId="35BFF504" w:rsidR="003F0395" w:rsidRDefault="00605574" w:rsidP="00003048">
      <w:pPr>
        <w:pStyle w:val="ListParagraph"/>
        <w:numPr>
          <w:ilvl w:val="0"/>
          <w:numId w:val="4"/>
        </w:numPr>
        <w:jc w:val="both"/>
        <w:rPr>
          <w:rFonts w:ascii="Avenir Book" w:eastAsia="Times New Roman" w:hAnsi="Avenir Book" w:cs="Times New Roman"/>
          <w:iCs/>
          <w:sz w:val="22"/>
          <w:szCs w:val="22"/>
          <w:lang w:val="en-IN" w:eastAsia="en-GB"/>
        </w:rPr>
      </w:pPr>
      <w:r>
        <w:rPr>
          <w:rFonts w:ascii="Avenir Book" w:eastAsia="Times New Roman" w:hAnsi="Avenir Book" w:cs="Times New Roman"/>
          <w:iCs/>
          <w:sz w:val="22"/>
          <w:szCs w:val="22"/>
          <w:lang w:val="en-IN" w:eastAsia="en-GB"/>
        </w:rPr>
        <w:t>If there is an issue</w:t>
      </w:r>
      <w:r w:rsidR="005B48BC">
        <w:rPr>
          <w:rFonts w:ascii="Avenir Book" w:eastAsia="Times New Roman" w:hAnsi="Avenir Book" w:cs="Times New Roman"/>
          <w:iCs/>
          <w:sz w:val="22"/>
          <w:szCs w:val="22"/>
          <w:lang w:val="en-IN" w:eastAsia="en-GB"/>
        </w:rPr>
        <w:t xml:space="preserve"> or </w:t>
      </w:r>
      <w:r w:rsidR="003030F7">
        <w:rPr>
          <w:rFonts w:ascii="Avenir Book" w:eastAsia="Times New Roman" w:hAnsi="Avenir Book" w:cs="Times New Roman"/>
          <w:iCs/>
          <w:sz w:val="22"/>
          <w:szCs w:val="22"/>
          <w:lang w:val="en-IN" w:eastAsia="en-GB"/>
        </w:rPr>
        <w:t xml:space="preserve">potential </w:t>
      </w:r>
      <w:r w:rsidR="005B48BC">
        <w:rPr>
          <w:rFonts w:ascii="Avenir Book" w:eastAsia="Times New Roman" w:hAnsi="Avenir Book" w:cs="Times New Roman"/>
          <w:iCs/>
          <w:sz w:val="22"/>
          <w:szCs w:val="22"/>
          <w:lang w:val="en-IN" w:eastAsia="en-GB"/>
        </w:rPr>
        <w:t xml:space="preserve">risk </w:t>
      </w:r>
      <w:r>
        <w:rPr>
          <w:rFonts w:ascii="Avenir Book" w:eastAsia="Times New Roman" w:hAnsi="Avenir Book" w:cs="Times New Roman"/>
          <w:iCs/>
          <w:sz w:val="22"/>
          <w:szCs w:val="22"/>
          <w:lang w:val="en-IN" w:eastAsia="en-GB"/>
        </w:rPr>
        <w:t xml:space="preserve">noted during the FGD with a </w:t>
      </w:r>
      <w:r w:rsidR="00DE2EF0">
        <w:rPr>
          <w:rFonts w:ascii="Avenir Book" w:eastAsia="Times New Roman" w:hAnsi="Avenir Book" w:cs="Times New Roman"/>
          <w:iCs/>
          <w:sz w:val="22"/>
          <w:szCs w:val="22"/>
          <w:lang w:val="en-IN" w:eastAsia="en-GB"/>
        </w:rPr>
        <w:t xml:space="preserve">particular area of </w:t>
      </w:r>
      <w:r>
        <w:rPr>
          <w:rFonts w:ascii="Avenir Book" w:eastAsia="Times New Roman" w:hAnsi="Avenir Book" w:cs="Times New Roman"/>
          <w:iCs/>
          <w:sz w:val="22"/>
          <w:szCs w:val="22"/>
          <w:lang w:val="en-IN" w:eastAsia="en-GB"/>
        </w:rPr>
        <w:t>question</w:t>
      </w:r>
      <w:r w:rsidR="00DE2EF0">
        <w:rPr>
          <w:rFonts w:ascii="Avenir Book" w:eastAsia="Times New Roman" w:hAnsi="Avenir Book" w:cs="Times New Roman"/>
          <w:iCs/>
          <w:sz w:val="22"/>
          <w:szCs w:val="22"/>
          <w:lang w:val="en-IN" w:eastAsia="en-GB"/>
        </w:rPr>
        <w:t>ing</w:t>
      </w:r>
      <w:r>
        <w:rPr>
          <w:rFonts w:ascii="Avenir Book" w:eastAsia="Times New Roman" w:hAnsi="Avenir Book" w:cs="Times New Roman"/>
          <w:iCs/>
          <w:sz w:val="22"/>
          <w:szCs w:val="22"/>
          <w:lang w:val="en-IN" w:eastAsia="en-GB"/>
        </w:rPr>
        <w:t xml:space="preserve"> or </w:t>
      </w:r>
      <w:r w:rsidR="005B48BC">
        <w:rPr>
          <w:rFonts w:ascii="Avenir Book" w:eastAsia="Times New Roman" w:hAnsi="Avenir Book" w:cs="Times New Roman"/>
          <w:iCs/>
          <w:sz w:val="22"/>
          <w:szCs w:val="22"/>
          <w:lang w:val="en-IN" w:eastAsia="en-GB"/>
        </w:rPr>
        <w:t xml:space="preserve">the direction of </w:t>
      </w:r>
      <w:r>
        <w:rPr>
          <w:rFonts w:ascii="Avenir Book" w:eastAsia="Times New Roman" w:hAnsi="Avenir Book" w:cs="Times New Roman"/>
          <w:iCs/>
          <w:sz w:val="22"/>
          <w:szCs w:val="22"/>
          <w:lang w:val="en-IN" w:eastAsia="en-GB"/>
        </w:rPr>
        <w:t>discussion, t</w:t>
      </w:r>
      <w:r w:rsidR="001466F6">
        <w:rPr>
          <w:rFonts w:ascii="Avenir Book" w:eastAsia="Times New Roman" w:hAnsi="Avenir Book" w:cs="Times New Roman"/>
          <w:iCs/>
          <w:sz w:val="22"/>
          <w:szCs w:val="22"/>
          <w:lang w:val="en-IN" w:eastAsia="en-GB"/>
        </w:rPr>
        <w:t xml:space="preserve">he facilitator should </w:t>
      </w:r>
      <w:r w:rsidR="007D1C55">
        <w:rPr>
          <w:rFonts w:ascii="Avenir Book" w:eastAsia="Times New Roman" w:hAnsi="Avenir Book" w:cs="Times New Roman"/>
          <w:iCs/>
          <w:sz w:val="22"/>
          <w:szCs w:val="22"/>
          <w:lang w:val="en-IN" w:eastAsia="en-GB"/>
        </w:rPr>
        <w:t xml:space="preserve">work to </w:t>
      </w:r>
      <w:r w:rsidR="008E536E">
        <w:rPr>
          <w:rFonts w:ascii="Avenir Book" w:eastAsia="Times New Roman" w:hAnsi="Avenir Book" w:cs="Times New Roman"/>
          <w:iCs/>
          <w:sz w:val="22"/>
          <w:szCs w:val="22"/>
          <w:lang w:val="en-IN" w:eastAsia="en-GB"/>
        </w:rPr>
        <w:t>manoeuvre</w:t>
      </w:r>
      <w:r w:rsidR="007D1C55">
        <w:rPr>
          <w:rFonts w:ascii="Avenir Book" w:eastAsia="Times New Roman" w:hAnsi="Avenir Book" w:cs="Times New Roman"/>
          <w:iCs/>
          <w:sz w:val="22"/>
          <w:szCs w:val="22"/>
          <w:lang w:val="en-IN" w:eastAsia="en-GB"/>
        </w:rPr>
        <w:t xml:space="preserve"> the</w:t>
      </w:r>
      <w:r>
        <w:rPr>
          <w:rFonts w:ascii="Avenir Book" w:eastAsia="Times New Roman" w:hAnsi="Avenir Book" w:cs="Times New Roman"/>
          <w:iCs/>
          <w:sz w:val="22"/>
          <w:szCs w:val="22"/>
          <w:lang w:val="en-IN" w:eastAsia="en-GB"/>
        </w:rPr>
        <w:t xml:space="preserve"> conversation with </w:t>
      </w:r>
      <w:r w:rsidR="00E64F2C">
        <w:rPr>
          <w:rFonts w:ascii="Avenir Book" w:eastAsia="Times New Roman" w:hAnsi="Avenir Book" w:cs="Times New Roman"/>
          <w:iCs/>
          <w:sz w:val="22"/>
          <w:szCs w:val="22"/>
          <w:lang w:val="en-IN" w:eastAsia="en-GB"/>
        </w:rPr>
        <w:t xml:space="preserve">the aim to reduce </w:t>
      </w:r>
      <w:r w:rsidR="00A75DF7">
        <w:rPr>
          <w:rFonts w:ascii="Avenir Book" w:eastAsia="Times New Roman" w:hAnsi="Avenir Book" w:cs="Times New Roman"/>
          <w:iCs/>
          <w:sz w:val="22"/>
          <w:szCs w:val="22"/>
          <w:lang w:val="en-IN" w:eastAsia="en-GB"/>
        </w:rPr>
        <w:t xml:space="preserve">any tensions (use </w:t>
      </w:r>
      <w:r>
        <w:rPr>
          <w:rFonts w:ascii="Avenir Book" w:eastAsia="Times New Roman" w:hAnsi="Avenir Book" w:cs="Times New Roman"/>
          <w:iCs/>
          <w:sz w:val="22"/>
          <w:szCs w:val="22"/>
          <w:lang w:val="en-IN" w:eastAsia="en-GB"/>
        </w:rPr>
        <w:t xml:space="preserve">a </w:t>
      </w:r>
      <w:r w:rsidR="005B48BC">
        <w:rPr>
          <w:rFonts w:ascii="Avenir Book" w:eastAsia="Times New Roman" w:hAnsi="Avenir Book" w:cs="Times New Roman"/>
          <w:iCs/>
          <w:sz w:val="22"/>
          <w:szCs w:val="22"/>
          <w:lang w:val="en-IN" w:eastAsia="en-GB"/>
        </w:rPr>
        <w:t>‘</w:t>
      </w:r>
      <w:r>
        <w:rPr>
          <w:rFonts w:ascii="Avenir Book" w:eastAsia="Times New Roman" w:hAnsi="Avenir Book" w:cs="Times New Roman"/>
          <w:iCs/>
          <w:sz w:val="22"/>
          <w:szCs w:val="22"/>
          <w:lang w:val="en-IN" w:eastAsia="en-GB"/>
        </w:rPr>
        <w:t>do no harm</w:t>
      </w:r>
      <w:r w:rsidR="005B48BC">
        <w:rPr>
          <w:rFonts w:ascii="Avenir Book" w:eastAsia="Times New Roman" w:hAnsi="Avenir Book" w:cs="Times New Roman"/>
          <w:iCs/>
          <w:sz w:val="22"/>
          <w:szCs w:val="22"/>
          <w:lang w:val="en-IN" w:eastAsia="en-GB"/>
        </w:rPr>
        <w:t>’</w:t>
      </w:r>
      <w:r>
        <w:rPr>
          <w:rFonts w:ascii="Avenir Book" w:eastAsia="Times New Roman" w:hAnsi="Avenir Book" w:cs="Times New Roman"/>
          <w:iCs/>
          <w:sz w:val="22"/>
          <w:szCs w:val="22"/>
          <w:lang w:val="en-IN" w:eastAsia="en-GB"/>
        </w:rPr>
        <w:t xml:space="preserve"> approach</w:t>
      </w:r>
      <w:r w:rsidR="00A75DF7">
        <w:rPr>
          <w:rFonts w:ascii="Avenir Book" w:eastAsia="Times New Roman" w:hAnsi="Avenir Book" w:cs="Times New Roman"/>
          <w:iCs/>
          <w:sz w:val="22"/>
          <w:szCs w:val="22"/>
          <w:lang w:val="en-IN" w:eastAsia="en-GB"/>
        </w:rPr>
        <w:t>)</w:t>
      </w:r>
      <w:r>
        <w:rPr>
          <w:rFonts w:ascii="Avenir Book" w:eastAsia="Times New Roman" w:hAnsi="Avenir Book" w:cs="Times New Roman"/>
          <w:iCs/>
          <w:sz w:val="22"/>
          <w:szCs w:val="22"/>
          <w:lang w:val="en-IN" w:eastAsia="en-GB"/>
        </w:rPr>
        <w:t xml:space="preserve"> </w:t>
      </w:r>
      <w:r w:rsidR="00DD1C44">
        <w:rPr>
          <w:rFonts w:ascii="Avenir Book" w:eastAsia="Times New Roman" w:hAnsi="Avenir Book" w:cs="Times New Roman"/>
          <w:iCs/>
          <w:sz w:val="22"/>
          <w:szCs w:val="22"/>
          <w:lang w:val="en-IN" w:eastAsia="en-GB"/>
        </w:rPr>
        <w:t>as needed</w:t>
      </w:r>
      <w:r w:rsidR="00E43A20">
        <w:rPr>
          <w:rFonts w:ascii="Avenir Book" w:eastAsia="Times New Roman" w:hAnsi="Avenir Book" w:cs="Times New Roman"/>
          <w:iCs/>
          <w:sz w:val="22"/>
          <w:szCs w:val="22"/>
          <w:lang w:val="en-IN" w:eastAsia="en-GB"/>
        </w:rPr>
        <w:t xml:space="preserve">. </w:t>
      </w:r>
    </w:p>
    <w:p w14:paraId="738423B4" w14:textId="0E3DA861" w:rsidR="00F96743" w:rsidRDefault="00F96743">
      <w:pPr>
        <w:rPr>
          <w:ins w:id="0" w:author="Amy Henderson" w:date="2022-05-17T19:49:00Z"/>
          <w:rFonts w:ascii="Avenir Book" w:hAnsi="Avenir Book" w:cstheme="minorHAnsi"/>
          <w:iCs/>
          <w:sz w:val="22"/>
          <w:szCs w:val="22"/>
          <w:lang w:val="en-IN"/>
        </w:rPr>
      </w:pPr>
      <w:r>
        <w:rPr>
          <w:rFonts w:ascii="Avenir Book" w:hAnsi="Avenir Book" w:cstheme="minorHAnsi"/>
          <w:iCs/>
          <w:sz w:val="22"/>
          <w:szCs w:val="22"/>
          <w:lang w:val="en-IN"/>
        </w:rPr>
        <w:br w:type="page"/>
      </w:r>
    </w:p>
    <w:p w14:paraId="6E714E61" w14:textId="77777777" w:rsidR="003F0395" w:rsidRPr="003F0395" w:rsidRDefault="003F0395" w:rsidP="001735DC">
      <w:pPr>
        <w:spacing w:before="120"/>
        <w:jc w:val="both"/>
        <w:rPr>
          <w:rFonts w:ascii="Avenir Book" w:hAnsi="Avenir Book" w:cstheme="minorHAnsi"/>
          <w:iCs/>
          <w:sz w:val="22"/>
          <w:szCs w:val="22"/>
          <w:lang w:val="en-IN"/>
        </w:rPr>
      </w:pPr>
    </w:p>
    <w:p w14:paraId="14962DF3" w14:textId="7AAC3ACE" w:rsidR="00F837B6" w:rsidRPr="006E3589" w:rsidRDefault="006E3589" w:rsidP="0085082D">
      <w:pPr>
        <w:jc w:val="center"/>
        <w:rPr>
          <w:rFonts w:ascii="Avenir Book" w:hAnsi="Avenir Book"/>
          <w:b/>
          <w:bCs/>
          <w:sz w:val="28"/>
          <w:szCs w:val="28"/>
        </w:rPr>
      </w:pPr>
      <w:r>
        <w:rPr>
          <w:rFonts w:ascii="Avenir Book" w:hAnsi="Avenir Book"/>
          <w:b/>
          <w:bCs/>
          <w:sz w:val="28"/>
          <w:szCs w:val="28"/>
        </w:rPr>
        <w:t xml:space="preserve">FGD </w:t>
      </w:r>
      <w:r w:rsidR="0058540E">
        <w:rPr>
          <w:rFonts w:ascii="Avenir Book" w:hAnsi="Avenir Book"/>
          <w:b/>
          <w:bCs/>
          <w:sz w:val="28"/>
          <w:szCs w:val="28"/>
        </w:rPr>
        <w:t xml:space="preserve">Data </w:t>
      </w:r>
    </w:p>
    <w:p w14:paraId="06B69ACB" w14:textId="77777777" w:rsidR="001735DC" w:rsidRPr="006E3589" w:rsidRDefault="001735DC" w:rsidP="006E3589">
      <w:pPr>
        <w:rPr>
          <w:rFonts w:ascii="Avenir Book" w:hAnsi="Avenir Book"/>
        </w:rPr>
      </w:pPr>
    </w:p>
    <w:p w14:paraId="0A6A0317" w14:textId="558A779A" w:rsidR="00E80692" w:rsidRPr="00915C38" w:rsidRDefault="00E80692" w:rsidP="00915C38">
      <w:pPr>
        <w:jc w:val="both"/>
        <w:rPr>
          <w:rFonts w:ascii="Avenir Book" w:hAnsi="Avenir Book" w:cstheme="minorHAnsi"/>
          <w:bCs/>
          <w:sz w:val="22"/>
          <w:szCs w:val="22"/>
        </w:rPr>
      </w:pPr>
      <w:r w:rsidRPr="00F72547">
        <w:rPr>
          <w:rFonts w:ascii="Avenir Book" w:hAnsi="Avenir Book" w:cstheme="minorHAnsi"/>
          <w:bCs/>
          <w:sz w:val="22"/>
          <w:szCs w:val="22"/>
        </w:rPr>
        <w:t>Partners should collect the following demographic data for each focus group.</w:t>
      </w:r>
      <w:r w:rsidR="0065234E">
        <w:rPr>
          <w:rFonts w:ascii="Avenir Book" w:hAnsi="Avenir Book" w:cstheme="minorHAnsi"/>
          <w:bCs/>
          <w:sz w:val="22"/>
          <w:szCs w:val="22"/>
        </w:rPr>
        <w:t xml:space="preserve"> All fields are required.</w:t>
      </w:r>
      <w:r w:rsidRPr="00F72547">
        <w:rPr>
          <w:rFonts w:ascii="Avenir Book" w:hAnsi="Avenir Book" w:cstheme="minorHAnsi"/>
          <w:bCs/>
          <w:sz w:val="22"/>
          <w:szCs w:val="22"/>
        </w:rPr>
        <w:t xml:space="preserve"> This data should be entered into an online form at the following link: </w:t>
      </w:r>
      <w:r w:rsidR="005C6EB9">
        <w:rPr>
          <w:rFonts w:ascii="Avenir Book" w:hAnsi="Avenir Book" w:cstheme="minorHAnsi"/>
          <w:bCs/>
          <w:sz w:val="22"/>
          <w:szCs w:val="22"/>
        </w:rPr>
        <w:t>(To be sent)</w:t>
      </w:r>
    </w:p>
    <w:p w14:paraId="5FEABDF4" w14:textId="4B861E7E" w:rsidR="00E80692" w:rsidRDefault="00E80692" w:rsidP="001735DC">
      <w:pPr>
        <w:jc w:val="both"/>
        <w:rPr>
          <w:rFonts w:ascii="Avenir Book" w:hAnsi="Avenir Book" w:cstheme="minorHAnsi"/>
          <w:b/>
          <w:sz w:val="22"/>
          <w:szCs w:val="22"/>
        </w:rPr>
      </w:pPr>
    </w:p>
    <w:tbl>
      <w:tblPr>
        <w:tblStyle w:val="TableGrid"/>
        <w:tblW w:w="991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003"/>
        <w:gridCol w:w="2037"/>
        <w:gridCol w:w="265"/>
        <w:gridCol w:w="1151"/>
        <w:gridCol w:w="384"/>
        <w:gridCol w:w="66"/>
        <w:gridCol w:w="701"/>
        <w:gridCol w:w="768"/>
        <w:gridCol w:w="1535"/>
      </w:tblGrid>
      <w:tr w:rsidR="002E1D51" w14:paraId="43AABE10" w14:textId="77777777" w:rsidTr="00DC2669">
        <w:tc>
          <w:tcPr>
            <w:tcW w:w="9910" w:type="dxa"/>
            <w:gridSpan w:val="9"/>
            <w:shd w:val="clear" w:color="auto" w:fill="2F5496" w:themeFill="accent1" w:themeFillShade="BF"/>
          </w:tcPr>
          <w:p w14:paraId="34769123" w14:textId="0B1837BE" w:rsidR="002E1D51" w:rsidRPr="00915C38" w:rsidRDefault="002E1D51" w:rsidP="001735DC">
            <w:pPr>
              <w:jc w:val="both"/>
              <w:rPr>
                <w:rFonts w:ascii="Avenir Book" w:hAnsi="Avenir Book" w:cstheme="minorHAnsi"/>
                <w:b/>
                <w:smallCaps/>
                <w:color w:val="FFFFFF" w:themeColor="background1"/>
                <w:sz w:val="22"/>
                <w:szCs w:val="22"/>
              </w:rPr>
            </w:pPr>
            <w:r w:rsidRPr="00915C38">
              <w:rPr>
                <w:rFonts w:ascii="Avenir Book" w:hAnsi="Avenir Book" w:cstheme="minorHAnsi"/>
                <w:b/>
                <w:smallCaps/>
                <w:color w:val="FFFFFF" w:themeColor="background1"/>
                <w:sz w:val="22"/>
                <w:szCs w:val="22"/>
              </w:rPr>
              <w:t>Partner Information</w:t>
            </w:r>
          </w:p>
        </w:tc>
      </w:tr>
      <w:tr w:rsidR="0032131F" w14:paraId="0DC52904" w14:textId="77777777" w:rsidTr="00DC2669">
        <w:tc>
          <w:tcPr>
            <w:tcW w:w="5040" w:type="dxa"/>
            <w:gridSpan w:val="2"/>
          </w:tcPr>
          <w:p w14:paraId="7D5FFA26" w14:textId="2E15CF35" w:rsidR="0032131F" w:rsidRDefault="0032131F" w:rsidP="001735DC">
            <w:pPr>
              <w:jc w:val="both"/>
              <w:rPr>
                <w:rFonts w:ascii="Avenir Book" w:hAnsi="Avenir Book" w:cstheme="minorHAnsi"/>
                <w:b/>
                <w:sz w:val="22"/>
                <w:szCs w:val="22"/>
              </w:rPr>
            </w:pPr>
            <w:r>
              <w:rPr>
                <w:rFonts w:ascii="Avenir Book" w:hAnsi="Avenir Book" w:cstheme="minorHAnsi"/>
                <w:b/>
                <w:sz w:val="22"/>
                <w:szCs w:val="22"/>
              </w:rPr>
              <w:t>Name of facilitator:</w:t>
            </w:r>
          </w:p>
        </w:tc>
        <w:tc>
          <w:tcPr>
            <w:tcW w:w="4870" w:type="dxa"/>
            <w:gridSpan w:val="7"/>
          </w:tcPr>
          <w:p w14:paraId="0DF12F70" w14:textId="77777777" w:rsidR="0032131F" w:rsidRDefault="0032131F" w:rsidP="001735DC">
            <w:pPr>
              <w:jc w:val="both"/>
              <w:rPr>
                <w:rFonts w:ascii="Avenir Book" w:hAnsi="Avenir Book" w:cstheme="minorHAnsi"/>
                <w:b/>
                <w:sz w:val="22"/>
                <w:szCs w:val="22"/>
              </w:rPr>
            </w:pPr>
            <w:r>
              <w:rPr>
                <w:rFonts w:ascii="Avenir Book" w:hAnsi="Avenir Book" w:cstheme="minorHAnsi"/>
                <w:b/>
                <w:sz w:val="22"/>
                <w:szCs w:val="22"/>
              </w:rPr>
              <w:t>Name of organization:</w:t>
            </w:r>
          </w:p>
          <w:p w14:paraId="067691D4" w14:textId="41C06BB7" w:rsidR="0032131F" w:rsidRDefault="0032131F" w:rsidP="001735DC">
            <w:pPr>
              <w:jc w:val="both"/>
              <w:rPr>
                <w:rFonts w:ascii="Avenir Book" w:hAnsi="Avenir Book" w:cstheme="minorHAnsi"/>
                <w:b/>
                <w:sz w:val="22"/>
                <w:szCs w:val="22"/>
              </w:rPr>
            </w:pPr>
          </w:p>
        </w:tc>
      </w:tr>
      <w:tr w:rsidR="00DF0F06" w14:paraId="64921C29" w14:textId="77777777" w:rsidTr="00DC2669">
        <w:tc>
          <w:tcPr>
            <w:tcW w:w="5040" w:type="dxa"/>
            <w:gridSpan w:val="2"/>
          </w:tcPr>
          <w:p w14:paraId="1B6D7740" w14:textId="3CB35730" w:rsidR="00DF0F06" w:rsidRDefault="00DF0F06" w:rsidP="001735DC">
            <w:pPr>
              <w:jc w:val="both"/>
              <w:rPr>
                <w:rFonts w:ascii="Avenir Book" w:hAnsi="Avenir Book" w:cstheme="minorHAnsi"/>
                <w:b/>
                <w:sz w:val="22"/>
                <w:szCs w:val="22"/>
              </w:rPr>
            </w:pPr>
            <w:r>
              <w:rPr>
                <w:rFonts w:ascii="Avenir Book" w:hAnsi="Avenir Book" w:cstheme="minorHAnsi"/>
                <w:b/>
                <w:sz w:val="22"/>
                <w:szCs w:val="22"/>
              </w:rPr>
              <w:t>Email:</w:t>
            </w:r>
          </w:p>
        </w:tc>
        <w:tc>
          <w:tcPr>
            <w:tcW w:w="4870" w:type="dxa"/>
            <w:gridSpan w:val="7"/>
          </w:tcPr>
          <w:p w14:paraId="5184893F" w14:textId="1B0A874A" w:rsidR="00DF0F06" w:rsidRDefault="00DF0F06" w:rsidP="001735DC">
            <w:pPr>
              <w:jc w:val="both"/>
              <w:rPr>
                <w:rFonts w:ascii="Avenir Book" w:hAnsi="Avenir Book" w:cstheme="minorHAnsi"/>
                <w:b/>
                <w:sz w:val="22"/>
                <w:szCs w:val="22"/>
              </w:rPr>
            </w:pPr>
            <w:r>
              <w:rPr>
                <w:rFonts w:ascii="Avenir Book" w:hAnsi="Avenir Book" w:cstheme="minorHAnsi"/>
                <w:b/>
                <w:sz w:val="22"/>
                <w:szCs w:val="22"/>
              </w:rPr>
              <w:t>Telephone:</w:t>
            </w:r>
          </w:p>
        </w:tc>
      </w:tr>
      <w:tr w:rsidR="00915C38" w14:paraId="6DA19640" w14:textId="77777777" w:rsidTr="00DC2669">
        <w:tc>
          <w:tcPr>
            <w:tcW w:w="9910" w:type="dxa"/>
            <w:gridSpan w:val="9"/>
            <w:shd w:val="clear" w:color="auto" w:fill="2F5496" w:themeFill="accent1" w:themeFillShade="BF"/>
          </w:tcPr>
          <w:p w14:paraId="748A02FD" w14:textId="53521EF3" w:rsidR="00915C38" w:rsidRPr="0032131F" w:rsidRDefault="00915C38" w:rsidP="001735DC">
            <w:pPr>
              <w:jc w:val="both"/>
              <w:rPr>
                <w:rFonts w:ascii="Avenir Book" w:hAnsi="Avenir Book" w:cstheme="minorHAnsi"/>
                <w:b/>
                <w:color w:val="FFFFFF" w:themeColor="background1"/>
                <w:sz w:val="22"/>
                <w:szCs w:val="22"/>
              </w:rPr>
            </w:pPr>
            <w:r w:rsidRPr="0032131F">
              <w:rPr>
                <w:rFonts w:ascii="Avenir Book" w:hAnsi="Avenir Book" w:cstheme="minorHAnsi"/>
                <w:b/>
                <w:smallCaps/>
                <w:color w:val="FFFFFF" w:themeColor="background1"/>
                <w:sz w:val="22"/>
                <w:szCs w:val="22"/>
              </w:rPr>
              <w:t xml:space="preserve">Geographic Data </w:t>
            </w:r>
          </w:p>
        </w:tc>
      </w:tr>
      <w:tr w:rsidR="00836E0A" w14:paraId="26A526E9" w14:textId="77777777" w:rsidTr="00DC2669">
        <w:tc>
          <w:tcPr>
            <w:tcW w:w="3003" w:type="dxa"/>
          </w:tcPr>
          <w:p w14:paraId="6A083B7E" w14:textId="77777777" w:rsidR="00836E0A" w:rsidRDefault="00836E0A" w:rsidP="001735DC">
            <w:pPr>
              <w:jc w:val="both"/>
              <w:rPr>
                <w:rFonts w:ascii="Avenir Book" w:hAnsi="Avenir Book" w:cstheme="minorHAnsi"/>
                <w:b/>
                <w:sz w:val="22"/>
                <w:szCs w:val="22"/>
              </w:rPr>
            </w:pPr>
            <w:r>
              <w:rPr>
                <w:rFonts w:ascii="Avenir Book" w:hAnsi="Avenir Book" w:cstheme="minorHAnsi"/>
                <w:b/>
                <w:sz w:val="22"/>
                <w:szCs w:val="22"/>
              </w:rPr>
              <w:t>District:</w:t>
            </w:r>
          </w:p>
          <w:p w14:paraId="5FC33E5E" w14:textId="78B59B00" w:rsidR="0032131F" w:rsidRDefault="0032131F" w:rsidP="001735DC">
            <w:pPr>
              <w:jc w:val="both"/>
              <w:rPr>
                <w:rFonts w:ascii="Avenir Book" w:hAnsi="Avenir Book" w:cstheme="minorHAnsi"/>
                <w:b/>
                <w:sz w:val="22"/>
                <w:szCs w:val="22"/>
              </w:rPr>
            </w:pPr>
          </w:p>
        </w:tc>
        <w:tc>
          <w:tcPr>
            <w:tcW w:w="3903" w:type="dxa"/>
            <w:gridSpan w:val="5"/>
          </w:tcPr>
          <w:p w14:paraId="603C73AA" w14:textId="0C694B8C" w:rsidR="00836E0A" w:rsidRDefault="00836E0A" w:rsidP="001735DC">
            <w:pPr>
              <w:jc w:val="both"/>
              <w:rPr>
                <w:rFonts w:ascii="Avenir Book" w:hAnsi="Avenir Book" w:cstheme="minorHAnsi"/>
                <w:b/>
                <w:sz w:val="22"/>
                <w:szCs w:val="22"/>
              </w:rPr>
            </w:pPr>
            <w:r>
              <w:rPr>
                <w:rFonts w:ascii="Avenir Book" w:hAnsi="Avenir Book" w:cstheme="minorHAnsi"/>
                <w:b/>
                <w:sz w:val="22"/>
                <w:szCs w:val="22"/>
              </w:rPr>
              <w:t>IDP site name:</w:t>
            </w:r>
          </w:p>
        </w:tc>
        <w:tc>
          <w:tcPr>
            <w:tcW w:w="3004" w:type="dxa"/>
            <w:gridSpan w:val="3"/>
          </w:tcPr>
          <w:p w14:paraId="0A2E2098" w14:textId="64D21741" w:rsidR="00836E0A" w:rsidRDefault="00836E0A" w:rsidP="001735DC">
            <w:pPr>
              <w:jc w:val="both"/>
              <w:rPr>
                <w:rFonts w:ascii="Avenir Book" w:hAnsi="Avenir Book" w:cstheme="minorHAnsi"/>
                <w:b/>
                <w:sz w:val="22"/>
                <w:szCs w:val="22"/>
              </w:rPr>
            </w:pPr>
            <w:r>
              <w:rPr>
                <w:rFonts w:ascii="Avenir Book" w:hAnsi="Avenir Book" w:cstheme="minorHAnsi"/>
                <w:b/>
                <w:sz w:val="22"/>
                <w:szCs w:val="22"/>
              </w:rPr>
              <w:t>Location of FGD:</w:t>
            </w:r>
          </w:p>
        </w:tc>
      </w:tr>
      <w:tr w:rsidR="00DF0F06" w14:paraId="3285D92A" w14:textId="77777777" w:rsidTr="00DC2669">
        <w:tc>
          <w:tcPr>
            <w:tcW w:w="9910" w:type="dxa"/>
            <w:gridSpan w:val="9"/>
            <w:shd w:val="clear" w:color="auto" w:fill="2F5496" w:themeFill="accent1" w:themeFillShade="BF"/>
          </w:tcPr>
          <w:p w14:paraId="068EE222" w14:textId="67F055CA" w:rsidR="00DF0F06" w:rsidRDefault="00DF0F06" w:rsidP="001735DC">
            <w:pPr>
              <w:jc w:val="both"/>
              <w:rPr>
                <w:rFonts w:ascii="Avenir Book" w:hAnsi="Avenir Book" w:cstheme="minorHAnsi"/>
                <w:b/>
                <w:sz w:val="22"/>
                <w:szCs w:val="22"/>
              </w:rPr>
            </w:pPr>
            <w:r w:rsidRPr="0032131F">
              <w:rPr>
                <w:rFonts w:ascii="Avenir Book" w:hAnsi="Avenir Book" w:cstheme="minorHAnsi"/>
                <w:b/>
                <w:smallCaps/>
                <w:color w:val="FFFFFF" w:themeColor="background1"/>
                <w:sz w:val="22"/>
                <w:szCs w:val="22"/>
              </w:rPr>
              <w:t>FGD Data</w:t>
            </w:r>
          </w:p>
        </w:tc>
      </w:tr>
      <w:tr w:rsidR="00836E0A" w14:paraId="636F0F6A" w14:textId="77777777" w:rsidTr="00DC2669">
        <w:tc>
          <w:tcPr>
            <w:tcW w:w="3003" w:type="dxa"/>
          </w:tcPr>
          <w:p w14:paraId="53E8FD8B" w14:textId="4980BBC0" w:rsidR="00836E0A" w:rsidRDefault="0032131F" w:rsidP="001735DC">
            <w:pPr>
              <w:jc w:val="both"/>
              <w:rPr>
                <w:rFonts w:ascii="Avenir Book" w:hAnsi="Avenir Book" w:cstheme="minorHAnsi"/>
                <w:b/>
                <w:sz w:val="22"/>
                <w:szCs w:val="22"/>
              </w:rPr>
            </w:pPr>
            <w:r>
              <w:rPr>
                <w:rFonts w:ascii="Avenir Book" w:hAnsi="Avenir Book" w:cstheme="minorHAnsi"/>
                <w:b/>
                <w:sz w:val="22"/>
                <w:szCs w:val="22"/>
              </w:rPr>
              <w:t>Date:</w:t>
            </w:r>
          </w:p>
        </w:tc>
        <w:tc>
          <w:tcPr>
            <w:tcW w:w="3903" w:type="dxa"/>
            <w:gridSpan w:val="5"/>
          </w:tcPr>
          <w:p w14:paraId="2C539CCE" w14:textId="0EF622BE" w:rsidR="00836E0A" w:rsidRDefault="0032131F" w:rsidP="001735DC">
            <w:pPr>
              <w:jc w:val="both"/>
              <w:rPr>
                <w:rFonts w:ascii="Avenir Book" w:hAnsi="Avenir Book" w:cstheme="minorHAnsi"/>
                <w:b/>
                <w:sz w:val="22"/>
                <w:szCs w:val="22"/>
              </w:rPr>
            </w:pPr>
            <w:r>
              <w:rPr>
                <w:rFonts w:ascii="Avenir Book" w:hAnsi="Avenir Book" w:cstheme="minorHAnsi"/>
                <w:b/>
                <w:sz w:val="22"/>
                <w:szCs w:val="22"/>
              </w:rPr>
              <w:t xml:space="preserve"># of </w:t>
            </w:r>
            <w:r w:rsidR="00F219AA">
              <w:rPr>
                <w:rFonts w:ascii="Avenir Book" w:hAnsi="Avenir Book" w:cstheme="minorHAnsi"/>
                <w:b/>
                <w:sz w:val="22"/>
                <w:szCs w:val="22"/>
              </w:rPr>
              <w:t xml:space="preserve">FGD </w:t>
            </w:r>
            <w:r>
              <w:rPr>
                <w:rFonts w:ascii="Avenir Book" w:hAnsi="Avenir Book" w:cstheme="minorHAnsi"/>
                <w:b/>
                <w:sz w:val="22"/>
                <w:szCs w:val="22"/>
              </w:rPr>
              <w:t>participants:</w:t>
            </w:r>
          </w:p>
        </w:tc>
        <w:tc>
          <w:tcPr>
            <w:tcW w:w="3004" w:type="dxa"/>
            <w:gridSpan w:val="3"/>
          </w:tcPr>
          <w:p w14:paraId="1EB3667A" w14:textId="297DBBE7" w:rsidR="00836E0A" w:rsidRDefault="0032131F" w:rsidP="001735DC">
            <w:pPr>
              <w:jc w:val="both"/>
              <w:rPr>
                <w:rFonts w:ascii="Avenir Book" w:hAnsi="Avenir Book" w:cstheme="minorHAnsi"/>
                <w:b/>
                <w:sz w:val="22"/>
                <w:szCs w:val="22"/>
              </w:rPr>
            </w:pPr>
            <w:r>
              <w:rPr>
                <w:rFonts w:ascii="Avenir Book" w:hAnsi="Avenir Book" w:cstheme="minorHAnsi"/>
                <w:b/>
                <w:sz w:val="22"/>
                <w:szCs w:val="22"/>
              </w:rPr>
              <w:t>Language:</w:t>
            </w:r>
          </w:p>
        </w:tc>
      </w:tr>
      <w:tr w:rsidR="00DF0F06" w14:paraId="4DF4C609" w14:textId="77777777" w:rsidTr="00DC2669">
        <w:tc>
          <w:tcPr>
            <w:tcW w:w="9910" w:type="dxa"/>
            <w:gridSpan w:val="9"/>
          </w:tcPr>
          <w:p w14:paraId="74C1E82C" w14:textId="77777777" w:rsidR="00DF0F06" w:rsidRDefault="00DF0F06" w:rsidP="001735DC">
            <w:pPr>
              <w:jc w:val="both"/>
              <w:rPr>
                <w:rFonts w:ascii="Avenir Book" w:hAnsi="Avenir Book" w:cstheme="minorHAnsi"/>
                <w:b/>
                <w:sz w:val="22"/>
                <w:szCs w:val="22"/>
              </w:rPr>
            </w:pPr>
          </w:p>
        </w:tc>
      </w:tr>
      <w:tr w:rsidR="00F15075" w14:paraId="19A821D8" w14:textId="77777777" w:rsidTr="00DC2669">
        <w:tc>
          <w:tcPr>
            <w:tcW w:w="3003" w:type="dxa"/>
          </w:tcPr>
          <w:p w14:paraId="5457F43F" w14:textId="7CB37FD7" w:rsidR="00F15075" w:rsidRPr="00F219AA" w:rsidRDefault="00F15075" w:rsidP="001735DC">
            <w:pPr>
              <w:jc w:val="both"/>
              <w:rPr>
                <w:rFonts w:ascii="Avenir Book" w:hAnsi="Avenir Book" w:cstheme="minorHAnsi"/>
                <w:b/>
                <w:sz w:val="21"/>
                <w:szCs w:val="21"/>
              </w:rPr>
            </w:pPr>
            <w:r w:rsidRPr="00F219AA">
              <w:rPr>
                <w:rFonts w:ascii="Avenir Book" w:hAnsi="Avenir Book" w:cstheme="minorHAnsi"/>
                <w:b/>
                <w:sz w:val="21"/>
                <w:szCs w:val="21"/>
              </w:rPr>
              <w:t>FGD participants</w:t>
            </w:r>
            <w:r w:rsidR="00F219AA" w:rsidRPr="00F219AA">
              <w:rPr>
                <w:rFonts w:ascii="Avenir Book" w:hAnsi="Avenir Book" w:cstheme="minorHAnsi"/>
                <w:b/>
                <w:sz w:val="21"/>
                <w:szCs w:val="21"/>
              </w:rPr>
              <w:t xml:space="preserve"> description</w:t>
            </w:r>
            <w:r w:rsidRPr="00F219AA">
              <w:rPr>
                <w:rFonts w:ascii="Avenir Book" w:hAnsi="Avenir Book" w:cstheme="minorHAnsi"/>
                <w:b/>
                <w:sz w:val="21"/>
                <w:szCs w:val="21"/>
              </w:rPr>
              <w:t>:</w:t>
            </w:r>
          </w:p>
        </w:tc>
        <w:tc>
          <w:tcPr>
            <w:tcW w:w="3453" w:type="dxa"/>
            <w:gridSpan w:val="3"/>
          </w:tcPr>
          <w:p w14:paraId="458DBAC0" w14:textId="5E3C3C12"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Camp committee members</w:t>
            </w:r>
          </w:p>
        </w:tc>
        <w:tc>
          <w:tcPr>
            <w:tcW w:w="3454" w:type="dxa"/>
            <w:gridSpan w:val="5"/>
          </w:tcPr>
          <w:p w14:paraId="1036996A" w14:textId="7D9F2ADC"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Community members</w:t>
            </w:r>
          </w:p>
        </w:tc>
      </w:tr>
      <w:tr w:rsidR="00DF0F06" w14:paraId="11E0DFCA" w14:textId="77777777" w:rsidTr="00DC2669">
        <w:tc>
          <w:tcPr>
            <w:tcW w:w="9910" w:type="dxa"/>
            <w:gridSpan w:val="9"/>
          </w:tcPr>
          <w:p w14:paraId="638C2128" w14:textId="77777777" w:rsidR="00DF0F06" w:rsidRDefault="00DF0F06" w:rsidP="001735DC">
            <w:pPr>
              <w:jc w:val="both"/>
              <w:rPr>
                <w:rFonts w:ascii="Avenir Book" w:hAnsi="Avenir Book" w:cstheme="minorHAnsi"/>
                <w:b/>
                <w:sz w:val="22"/>
                <w:szCs w:val="22"/>
              </w:rPr>
            </w:pPr>
          </w:p>
        </w:tc>
      </w:tr>
      <w:tr w:rsidR="00836E0A" w14:paraId="412EBA57" w14:textId="77777777" w:rsidTr="00DC2669">
        <w:tc>
          <w:tcPr>
            <w:tcW w:w="3003" w:type="dxa"/>
          </w:tcPr>
          <w:p w14:paraId="2672A722" w14:textId="6947F362" w:rsidR="00836E0A" w:rsidRDefault="00836E0A" w:rsidP="001735DC">
            <w:pPr>
              <w:jc w:val="both"/>
              <w:rPr>
                <w:rFonts w:ascii="Avenir Book" w:hAnsi="Avenir Book" w:cstheme="minorHAnsi"/>
                <w:b/>
                <w:sz w:val="22"/>
                <w:szCs w:val="22"/>
              </w:rPr>
            </w:pPr>
            <w:r>
              <w:rPr>
                <w:rFonts w:ascii="Avenir Book" w:hAnsi="Avenir Book" w:cstheme="minorHAnsi"/>
                <w:b/>
                <w:sz w:val="22"/>
                <w:szCs w:val="22"/>
              </w:rPr>
              <w:t>FGD was composed of:</w:t>
            </w:r>
          </w:p>
        </w:tc>
        <w:tc>
          <w:tcPr>
            <w:tcW w:w="2302" w:type="dxa"/>
            <w:gridSpan w:val="2"/>
          </w:tcPr>
          <w:p w14:paraId="5EABDE37" w14:textId="49AFDDB4" w:rsidR="00836E0A" w:rsidRDefault="00836E0A" w:rsidP="001735DC">
            <w:pPr>
              <w:jc w:val="both"/>
              <w:rPr>
                <w:rFonts w:ascii="Avenir Book" w:hAnsi="Avenir Book" w:cstheme="minorHAnsi"/>
                <w:b/>
                <w:sz w:val="22"/>
                <w:szCs w:val="22"/>
              </w:rPr>
            </w:pPr>
            <w:r>
              <w:rPr>
                <w:rFonts w:ascii="Avenir Book" w:hAnsi="Avenir Book" w:cstheme="minorHAnsi"/>
                <w:b/>
                <w:sz w:val="22"/>
                <w:szCs w:val="22"/>
              </w:rPr>
              <w:t>Males</w:t>
            </w:r>
          </w:p>
        </w:tc>
        <w:tc>
          <w:tcPr>
            <w:tcW w:w="2302" w:type="dxa"/>
            <w:gridSpan w:val="4"/>
          </w:tcPr>
          <w:p w14:paraId="0278D640" w14:textId="502CC05C" w:rsidR="00836E0A" w:rsidRDefault="00836E0A" w:rsidP="001735DC">
            <w:pPr>
              <w:jc w:val="both"/>
              <w:rPr>
                <w:rFonts w:ascii="Avenir Book" w:hAnsi="Avenir Book" w:cstheme="minorHAnsi"/>
                <w:b/>
                <w:sz w:val="22"/>
                <w:szCs w:val="22"/>
              </w:rPr>
            </w:pPr>
            <w:r>
              <w:rPr>
                <w:rFonts w:ascii="Avenir Book" w:hAnsi="Avenir Book" w:cstheme="minorHAnsi"/>
                <w:b/>
                <w:sz w:val="22"/>
                <w:szCs w:val="22"/>
              </w:rPr>
              <w:t>Females</w:t>
            </w:r>
          </w:p>
        </w:tc>
        <w:tc>
          <w:tcPr>
            <w:tcW w:w="2303" w:type="dxa"/>
            <w:gridSpan w:val="2"/>
          </w:tcPr>
          <w:p w14:paraId="06AD4B4F" w14:textId="5FDC76E4" w:rsidR="00836E0A" w:rsidRDefault="00836E0A" w:rsidP="001735DC">
            <w:pPr>
              <w:jc w:val="both"/>
              <w:rPr>
                <w:rFonts w:ascii="Avenir Book" w:hAnsi="Avenir Book" w:cstheme="minorHAnsi"/>
                <w:b/>
                <w:sz w:val="22"/>
                <w:szCs w:val="22"/>
              </w:rPr>
            </w:pPr>
            <w:r>
              <w:rPr>
                <w:rFonts w:ascii="Avenir Book" w:hAnsi="Avenir Book" w:cstheme="minorHAnsi"/>
                <w:b/>
                <w:sz w:val="22"/>
                <w:szCs w:val="22"/>
              </w:rPr>
              <w:t>Mixed sexes</w:t>
            </w:r>
          </w:p>
        </w:tc>
      </w:tr>
      <w:tr w:rsidR="00836E0A" w14:paraId="603BD252" w14:textId="77777777" w:rsidTr="00DC2669">
        <w:tc>
          <w:tcPr>
            <w:tcW w:w="3003" w:type="dxa"/>
          </w:tcPr>
          <w:p w14:paraId="7E31145F" w14:textId="46263947" w:rsidR="00836E0A" w:rsidRDefault="00F15075" w:rsidP="001735DC">
            <w:pPr>
              <w:jc w:val="both"/>
              <w:rPr>
                <w:rFonts w:ascii="Avenir Book" w:hAnsi="Avenir Book" w:cstheme="minorHAnsi"/>
                <w:b/>
                <w:sz w:val="22"/>
                <w:szCs w:val="22"/>
              </w:rPr>
            </w:pPr>
            <w:r>
              <w:rPr>
                <w:rFonts w:ascii="Avenir Book" w:hAnsi="Avenir Book" w:cstheme="minorHAnsi"/>
                <w:b/>
                <w:sz w:val="22"/>
                <w:szCs w:val="22"/>
              </w:rPr>
              <w:t>(select all that apply)</w:t>
            </w:r>
          </w:p>
        </w:tc>
        <w:tc>
          <w:tcPr>
            <w:tcW w:w="2302" w:type="dxa"/>
            <w:gridSpan w:val="2"/>
          </w:tcPr>
          <w:p w14:paraId="5C86FFC7" w14:textId="05F601CE" w:rsidR="00836E0A" w:rsidRDefault="00836E0A" w:rsidP="001735DC">
            <w:pPr>
              <w:jc w:val="both"/>
              <w:rPr>
                <w:rFonts w:ascii="Avenir Book" w:hAnsi="Avenir Book" w:cstheme="minorHAnsi"/>
                <w:b/>
                <w:sz w:val="22"/>
                <w:szCs w:val="22"/>
              </w:rPr>
            </w:pPr>
            <w:r>
              <w:rPr>
                <w:rFonts w:ascii="Avenir Book" w:hAnsi="Avenir Book" w:cstheme="minorHAnsi"/>
                <w:b/>
                <w:sz w:val="22"/>
                <w:szCs w:val="22"/>
              </w:rPr>
              <w:t>Adults</w:t>
            </w:r>
          </w:p>
        </w:tc>
        <w:tc>
          <w:tcPr>
            <w:tcW w:w="2302" w:type="dxa"/>
            <w:gridSpan w:val="4"/>
          </w:tcPr>
          <w:p w14:paraId="420F49F6" w14:textId="6830F8C1" w:rsidR="00836E0A" w:rsidRDefault="00836E0A" w:rsidP="001735DC">
            <w:pPr>
              <w:jc w:val="both"/>
              <w:rPr>
                <w:rFonts w:ascii="Avenir Book" w:hAnsi="Avenir Book" w:cstheme="minorHAnsi"/>
                <w:b/>
                <w:sz w:val="22"/>
                <w:szCs w:val="22"/>
              </w:rPr>
            </w:pPr>
            <w:r>
              <w:rPr>
                <w:rFonts w:ascii="Avenir Book" w:hAnsi="Avenir Book" w:cstheme="minorHAnsi"/>
                <w:b/>
                <w:sz w:val="22"/>
                <w:szCs w:val="22"/>
              </w:rPr>
              <w:t>Youth</w:t>
            </w:r>
          </w:p>
        </w:tc>
        <w:tc>
          <w:tcPr>
            <w:tcW w:w="2303" w:type="dxa"/>
            <w:gridSpan w:val="2"/>
          </w:tcPr>
          <w:p w14:paraId="3B2D9F0F" w14:textId="66F7C010" w:rsidR="00836E0A" w:rsidRDefault="00836E0A" w:rsidP="001735DC">
            <w:pPr>
              <w:jc w:val="both"/>
              <w:rPr>
                <w:rFonts w:ascii="Avenir Book" w:hAnsi="Avenir Book" w:cstheme="minorHAnsi"/>
                <w:b/>
                <w:sz w:val="22"/>
                <w:szCs w:val="22"/>
              </w:rPr>
            </w:pPr>
            <w:r>
              <w:rPr>
                <w:rFonts w:ascii="Avenir Book" w:hAnsi="Avenir Book" w:cstheme="minorHAnsi"/>
                <w:b/>
                <w:sz w:val="22"/>
                <w:szCs w:val="22"/>
              </w:rPr>
              <w:t>Mixed ages</w:t>
            </w:r>
          </w:p>
        </w:tc>
      </w:tr>
      <w:tr w:rsidR="0032131F" w14:paraId="37B21E93" w14:textId="77777777" w:rsidTr="00DC2669">
        <w:tc>
          <w:tcPr>
            <w:tcW w:w="3003" w:type="dxa"/>
          </w:tcPr>
          <w:p w14:paraId="73850908" w14:textId="7E9CD859" w:rsidR="0032131F" w:rsidRDefault="0032131F" w:rsidP="001735DC">
            <w:pPr>
              <w:jc w:val="both"/>
              <w:rPr>
                <w:rFonts w:ascii="Avenir Book" w:hAnsi="Avenir Book" w:cstheme="minorHAnsi"/>
                <w:b/>
                <w:sz w:val="22"/>
                <w:szCs w:val="22"/>
              </w:rPr>
            </w:pPr>
          </w:p>
        </w:tc>
        <w:tc>
          <w:tcPr>
            <w:tcW w:w="2302" w:type="dxa"/>
            <w:gridSpan w:val="2"/>
          </w:tcPr>
          <w:p w14:paraId="7838E6A4" w14:textId="77777777" w:rsidR="0032131F" w:rsidRDefault="0032131F" w:rsidP="001735DC">
            <w:pPr>
              <w:jc w:val="both"/>
              <w:rPr>
                <w:rFonts w:ascii="Avenir Book" w:hAnsi="Avenir Book" w:cstheme="minorHAnsi"/>
                <w:b/>
                <w:sz w:val="22"/>
                <w:szCs w:val="22"/>
              </w:rPr>
            </w:pPr>
            <w:r>
              <w:rPr>
                <w:rFonts w:ascii="Avenir Book" w:hAnsi="Avenir Book" w:cstheme="minorHAnsi"/>
                <w:b/>
                <w:sz w:val="22"/>
                <w:szCs w:val="22"/>
              </w:rPr>
              <w:t>Minorities</w:t>
            </w:r>
          </w:p>
        </w:tc>
        <w:tc>
          <w:tcPr>
            <w:tcW w:w="2302" w:type="dxa"/>
            <w:gridSpan w:val="4"/>
          </w:tcPr>
          <w:p w14:paraId="39F52933" w14:textId="77777777" w:rsidR="0032131F" w:rsidRDefault="0032131F" w:rsidP="001735DC">
            <w:pPr>
              <w:jc w:val="both"/>
              <w:rPr>
                <w:rFonts w:ascii="Avenir Book" w:hAnsi="Avenir Book" w:cstheme="minorHAnsi"/>
                <w:b/>
                <w:sz w:val="22"/>
                <w:szCs w:val="22"/>
              </w:rPr>
            </w:pPr>
          </w:p>
        </w:tc>
        <w:tc>
          <w:tcPr>
            <w:tcW w:w="2303" w:type="dxa"/>
            <w:gridSpan w:val="2"/>
          </w:tcPr>
          <w:p w14:paraId="2D51D701" w14:textId="4F57D951" w:rsidR="0032131F" w:rsidRDefault="0032131F" w:rsidP="001735DC">
            <w:pPr>
              <w:jc w:val="both"/>
              <w:rPr>
                <w:rFonts w:ascii="Avenir Book" w:hAnsi="Avenir Book" w:cstheme="minorHAnsi"/>
                <w:b/>
                <w:sz w:val="22"/>
                <w:szCs w:val="22"/>
              </w:rPr>
            </w:pPr>
          </w:p>
        </w:tc>
      </w:tr>
      <w:tr w:rsidR="00DF0F06" w14:paraId="521C3380" w14:textId="77777777" w:rsidTr="00DC2669">
        <w:tc>
          <w:tcPr>
            <w:tcW w:w="9910" w:type="dxa"/>
            <w:gridSpan w:val="9"/>
          </w:tcPr>
          <w:p w14:paraId="7DF8F000" w14:textId="77777777" w:rsidR="00DF0F06" w:rsidRDefault="00DF0F06" w:rsidP="001735DC">
            <w:pPr>
              <w:jc w:val="both"/>
              <w:rPr>
                <w:rFonts w:ascii="Avenir Book" w:hAnsi="Avenir Book" w:cstheme="minorHAnsi"/>
                <w:b/>
                <w:sz w:val="22"/>
                <w:szCs w:val="22"/>
              </w:rPr>
            </w:pPr>
          </w:p>
        </w:tc>
      </w:tr>
      <w:tr w:rsidR="00F15075" w14:paraId="3B9C16F5" w14:textId="77777777" w:rsidTr="00DC2669">
        <w:tc>
          <w:tcPr>
            <w:tcW w:w="3003" w:type="dxa"/>
          </w:tcPr>
          <w:p w14:paraId="0859452B" w14:textId="1A8927D3"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FGD included:</w:t>
            </w:r>
          </w:p>
        </w:tc>
        <w:tc>
          <w:tcPr>
            <w:tcW w:w="2302" w:type="dxa"/>
            <w:gridSpan w:val="2"/>
          </w:tcPr>
          <w:p w14:paraId="0646766C" w14:textId="0BD2F8D2"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PwDs</w:t>
            </w:r>
          </w:p>
        </w:tc>
        <w:tc>
          <w:tcPr>
            <w:tcW w:w="1535" w:type="dxa"/>
            <w:gridSpan w:val="2"/>
          </w:tcPr>
          <w:p w14:paraId="57FA5756" w14:textId="63AB72FA"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Yes</w:t>
            </w:r>
          </w:p>
        </w:tc>
        <w:tc>
          <w:tcPr>
            <w:tcW w:w="1535" w:type="dxa"/>
            <w:gridSpan w:val="3"/>
          </w:tcPr>
          <w:p w14:paraId="39F55768" w14:textId="5BFBDE8D"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No</w:t>
            </w:r>
          </w:p>
        </w:tc>
        <w:tc>
          <w:tcPr>
            <w:tcW w:w="1535" w:type="dxa"/>
          </w:tcPr>
          <w:p w14:paraId="63BF43E2" w14:textId="7155BCD1"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Not sure</w:t>
            </w:r>
          </w:p>
        </w:tc>
      </w:tr>
      <w:tr w:rsidR="00F15075" w14:paraId="307FA371" w14:textId="77777777" w:rsidTr="00DC2669">
        <w:tc>
          <w:tcPr>
            <w:tcW w:w="3003" w:type="dxa"/>
          </w:tcPr>
          <w:p w14:paraId="5893C770" w14:textId="77777777" w:rsidR="00F15075" w:rsidRDefault="00F15075" w:rsidP="001735DC">
            <w:pPr>
              <w:jc w:val="both"/>
              <w:rPr>
                <w:rFonts w:ascii="Avenir Book" w:hAnsi="Avenir Book" w:cstheme="minorHAnsi"/>
                <w:b/>
                <w:sz w:val="22"/>
                <w:szCs w:val="22"/>
              </w:rPr>
            </w:pPr>
          </w:p>
        </w:tc>
        <w:tc>
          <w:tcPr>
            <w:tcW w:w="2302" w:type="dxa"/>
            <w:gridSpan w:val="2"/>
          </w:tcPr>
          <w:p w14:paraId="3856E62F" w14:textId="253F9A28"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Minorities</w:t>
            </w:r>
          </w:p>
        </w:tc>
        <w:tc>
          <w:tcPr>
            <w:tcW w:w="1535" w:type="dxa"/>
            <w:gridSpan w:val="2"/>
          </w:tcPr>
          <w:p w14:paraId="5787F0FB" w14:textId="67A540C7"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Yes</w:t>
            </w:r>
          </w:p>
        </w:tc>
        <w:tc>
          <w:tcPr>
            <w:tcW w:w="1535" w:type="dxa"/>
            <w:gridSpan w:val="3"/>
          </w:tcPr>
          <w:p w14:paraId="1534ADB2" w14:textId="75A9F5FA"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No</w:t>
            </w:r>
          </w:p>
        </w:tc>
        <w:tc>
          <w:tcPr>
            <w:tcW w:w="1535" w:type="dxa"/>
          </w:tcPr>
          <w:p w14:paraId="63362D95" w14:textId="66D74A0B"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Not sure</w:t>
            </w:r>
          </w:p>
        </w:tc>
      </w:tr>
      <w:tr w:rsidR="00F15075" w14:paraId="14106093" w14:textId="77777777" w:rsidTr="00DC2669">
        <w:tc>
          <w:tcPr>
            <w:tcW w:w="3003" w:type="dxa"/>
          </w:tcPr>
          <w:p w14:paraId="16E5590C" w14:textId="77777777" w:rsidR="00F15075" w:rsidRDefault="00F15075" w:rsidP="001735DC">
            <w:pPr>
              <w:jc w:val="both"/>
              <w:rPr>
                <w:rFonts w:ascii="Avenir Book" w:hAnsi="Avenir Book" w:cstheme="minorHAnsi"/>
                <w:b/>
                <w:sz w:val="22"/>
                <w:szCs w:val="22"/>
              </w:rPr>
            </w:pPr>
          </w:p>
        </w:tc>
        <w:tc>
          <w:tcPr>
            <w:tcW w:w="2302" w:type="dxa"/>
            <w:gridSpan w:val="2"/>
          </w:tcPr>
          <w:p w14:paraId="7795F14E" w14:textId="09C0EE8D"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Elderly</w:t>
            </w:r>
          </w:p>
        </w:tc>
        <w:tc>
          <w:tcPr>
            <w:tcW w:w="1535" w:type="dxa"/>
            <w:gridSpan w:val="2"/>
          </w:tcPr>
          <w:p w14:paraId="4C4A4F57" w14:textId="418637C9"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Yes</w:t>
            </w:r>
          </w:p>
        </w:tc>
        <w:tc>
          <w:tcPr>
            <w:tcW w:w="1535" w:type="dxa"/>
            <w:gridSpan w:val="3"/>
          </w:tcPr>
          <w:p w14:paraId="59D29325" w14:textId="6EA9EFAB"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No</w:t>
            </w:r>
          </w:p>
        </w:tc>
        <w:tc>
          <w:tcPr>
            <w:tcW w:w="1535" w:type="dxa"/>
          </w:tcPr>
          <w:p w14:paraId="02C9D581" w14:textId="52E51F23" w:rsidR="00F15075" w:rsidRDefault="00F15075" w:rsidP="001735DC">
            <w:pPr>
              <w:jc w:val="both"/>
              <w:rPr>
                <w:rFonts w:ascii="Avenir Book" w:hAnsi="Avenir Book" w:cstheme="minorHAnsi"/>
                <w:b/>
                <w:sz w:val="22"/>
                <w:szCs w:val="22"/>
              </w:rPr>
            </w:pPr>
            <w:r>
              <w:rPr>
                <w:rFonts w:ascii="Avenir Book" w:hAnsi="Avenir Book" w:cstheme="minorHAnsi"/>
                <w:b/>
                <w:sz w:val="22"/>
                <w:szCs w:val="22"/>
              </w:rPr>
              <w:t>Not sure</w:t>
            </w:r>
          </w:p>
        </w:tc>
      </w:tr>
      <w:tr w:rsidR="00DF0F06" w14:paraId="4926B3CC" w14:textId="77777777" w:rsidTr="00DC2669">
        <w:tc>
          <w:tcPr>
            <w:tcW w:w="9910" w:type="dxa"/>
            <w:gridSpan w:val="9"/>
          </w:tcPr>
          <w:p w14:paraId="0DC7E847" w14:textId="77777777" w:rsidR="00DF0F06" w:rsidRDefault="00DF0F06" w:rsidP="001735DC">
            <w:pPr>
              <w:jc w:val="both"/>
              <w:rPr>
                <w:rFonts w:ascii="Avenir Book" w:hAnsi="Avenir Book" w:cstheme="minorHAnsi"/>
                <w:b/>
                <w:sz w:val="22"/>
                <w:szCs w:val="22"/>
              </w:rPr>
            </w:pPr>
          </w:p>
        </w:tc>
      </w:tr>
      <w:tr w:rsidR="00DF0F06" w14:paraId="0B629E33" w14:textId="77777777" w:rsidTr="00DC2669">
        <w:tc>
          <w:tcPr>
            <w:tcW w:w="5305" w:type="dxa"/>
            <w:gridSpan w:val="3"/>
          </w:tcPr>
          <w:p w14:paraId="741D064A" w14:textId="77777777" w:rsidR="00DF0F06" w:rsidRDefault="00DF0F06" w:rsidP="001735DC">
            <w:pPr>
              <w:jc w:val="both"/>
              <w:rPr>
                <w:rFonts w:ascii="Avenir Book" w:hAnsi="Avenir Book" w:cstheme="minorHAnsi"/>
                <w:b/>
                <w:sz w:val="22"/>
                <w:szCs w:val="22"/>
              </w:rPr>
            </w:pPr>
            <w:r>
              <w:rPr>
                <w:rFonts w:ascii="Avenir Book" w:hAnsi="Avenir Book" w:cstheme="minorHAnsi"/>
                <w:b/>
                <w:sz w:val="22"/>
                <w:szCs w:val="22"/>
              </w:rPr>
              <w:t>PwDs and minorities were contacted for follow up interviews after the FGD:</w:t>
            </w:r>
          </w:p>
        </w:tc>
        <w:tc>
          <w:tcPr>
            <w:tcW w:w="2302" w:type="dxa"/>
            <w:gridSpan w:val="4"/>
          </w:tcPr>
          <w:p w14:paraId="4D4260BD" w14:textId="64CB9655" w:rsidR="00DF0F06" w:rsidRDefault="00DF0F06" w:rsidP="001735DC">
            <w:pPr>
              <w:jc w:val="both"/>
              <w:rPr>
                <w:rFonts w:ascii="Avenir Book" w:hAnsi="Avenir Book" w:cstheme="minorHAnsi"/>
                <w:b/>
                <w:sz w:val="22"/>
                <w:szCs w:val="22"/>
              </w:rPr>
            </w:pPr>
            <w:r>
              <w:rPr>
                <w:rFonts w:ascii="Avenir Book" w:hAnsi="Avenir Book" w:cstheme="minorHAnsi"/>
                <w:b/>
                <w:sz w:val="22"/>
                <w:szCs w:val="22"/>
              </w:rPr>
              <w:t>Yes</w:t>
            </w:r>
          </w:p>
        </w:tc>
        <w:tc>
          <w:tcPr>
            <w:tcW w:w="2303" w:type="dxa"/>
            <w:gridSpan w:val="2"/>
          </w:tcPr>
          <w:p w14:paraId="6D23A44A" w14:textId="20ACAAB3" w:rsidR="00DF0F06" w:rsidRDefault="00DF0F06" w:rsidP="001735DC">
            <w:pPr>
              <w:jc w:val="both"/>
              <w:rPr>
                <w:rFonts w:ascii="Avenir Book" w:hAnsi="Avenir Book" w:cstheme="minorHAnsi"/>
                <w:b/>
                <w:sz w:val="22"/>
                <w:szCs w:val="22"/>
              </w:rPr>
            </w:pPr>
            <w:r>
              <w:rPr>
                <w:rFonts w:ascii="Avenir Book" w:hAnsi="Avenir Book" w:cstheme="minorHAnsi"/>
                <w:b/>
                <w:sz w:val="22"/>
                <w:szCs w:val="22"/>
              </w:rPr>
              <w:t>No</w:t>
            </w:r>
          </w:p>
        </w:tc>
      </w:tr>
    </w:tbl>
    <w:p w14:paraId="7B880E70" w14:textId="09562359" w:rsidR="0020777F" w:rsidRDefault="0020777F">
      <w:pPr>
        <w:rPr>
          <w:rFonts w:ascii="Avenir Book" w:hAnsi="Avenir Book"/>
          <w:b/>
          <w:bCs/>
          <w:color w:val="404040" w:themeColor="text1" w:themeTint="BF"/>
          <w:sz w:val="28"/>
          <w:szCs w:val="28"/>
          <w:lang w:val="en-IN"/>
        </w:rPr>
      </w:pPr>
      <w:r>
        <w:rPr>
          <w:rFonts w:ascii="Avenir Book" w:hAnsi="Avenir Book"/>
          <w:b/>
          <w:bCs/>
          <w:color w:val="404040" w:themeColor="text1" w:themeTint="BF"/>
          <w:sz w:val="28"/>
          <w:szCs w:val="28"/>
          <w:lang w:val="en-IN"/>
        </w:rPr>
        <w:br w:type="page"/>
      </w:r>
    </w:p>
    <w:p w14:paraId="4896C54E" w14:textId="77777777" w:rsidR="00FC4232" w:rsidRDefault="00FC4232" w:rsidP="006E3589">
      <w:pPr>
        <w:rPr>
          <w:rFonts w:ascii="Avenir Book" w:hAnsi="Avenir Book"/>
          <w:b/>
          <w:bCs/>
          <w:color w:val="404040" w:themeColor="text1" w:themeTint="BF"/>
          <w:sz w:val="28"/>
          <w:szCs w:val="28"/>
          <w:lang w:val="en-IN"/>
        </w:rPr>
      </w:pPr>
    </w:p>
    <w:p w14:paraId="18866E7A" w14:textId="3A457DF9" w:rsidR="0058540E" w:rsidRPr="006E3589" w:rsidRDefault="0058540E" w:rsidP="0058540E">
      <w:pPr>
        <w:jc w:val="center"/>
        <w:rPr>
          <w:rFonts w:ascii="Avenir Book" w:hAnsi="Avenir Book"/>
          <w:b/>
          <w:bCs/>
          <w:sz w:val="28"/>
          <w:szCs w:val="28"/>
        </w:rPr>
      </w:pPr>
      <w:r>
        <w:rPr>
          <w:rFonts w:ascii="Avenir Book" w:hAnsi="Avenir Book"/>
          <w:b/>
          <w:bCs/>
          <w:sz w:val="28"/>
          <w:szCs w:val="28"/>
        </w:rPr>
        <w:t xml:space="preserve">FGD Questions </w:t>
      </w:r>
    </w:p>
    <w:p w14:paraId="761ED962" w14:textId="77777777" w:rsidR="0058540E" w:rsidRPr="00C57CDA" w:rsidRDefault="0058540E" w:rsidP="006E3589">
      <w:pPr>
        <w:rPr>
          <w:rFonts w:ascii="Avenir Book" w:hAnsi="Avenir Book"/>
          <w:b/>
          <w:bCs/>
          <w:color w:val="404040" w:themeColor="text1" w:themeTint="BF"/>
          <w:sz w:val="28"/>
          <w:szCs w:val="28"/>
          <w:lang w:val="en-IN"/>
        </w:rPr>
      </w:pPr>
    </w:p>
    <w:p w14:paraId="06193755" w14:textId="14DBD4D5" w:rsidR="003E28F3" w:rsidRPr="000520D8" w:rsidRDefault="00964494" w:rsidP="00A51F21">
      <w:pPr>
        <w:rPr>
          <w:rFonts w:ascii="Avenir Book" w:eastAsia="Times New Roman" w:hAnsi="Avenir Book" w:cs="Times New Roman"/>
          <w:b/>
          <w:bCs/>
          <w:sz w:val="28"/>
          <w:szCs w:val="28"/>
          <w:lang w:val="en-IN" w:eastAsia="en-GB"/>
        </w:rPr>
      </w:pPr>
      <w:r>
        <w:rPr>
          <w:rFonts w:ascii="Avenir Book" w:eastAsia="Times New Roman" w:hAnsi="Avenir Book" w:cs="Times New Roman"/>
          <w:b/>
          <w:bCs/>
          <w:sz w:val="28"/>
          <w:szCs w:val="28"/>
          <w:lang w:val="en-IN" w:eastAsia="en-GB"/>
        </w:rPr>
        <w:t xml:space="preserve">Effects of </w:t>
      </w:r>
      <w:r w:rsidR="00477C6A">
        <w:rPr>
          <w:rFonts w:ascii="Avenir Book" w:eastAsia="Times New Roman" w:hAnsi="Avenir Book" w:cs="Times New Roman"/>
          <w:b/>
          <w:bCs/>
          <w:sz w:val="28"/>
          <w:szCs w:val="28"/>
          <w:lang w:val="en-IN" w:eastAsia="en-GB"/>
        </w:rPr>
        <w:t>crises on camp management</w:t>
      </w:r>
      <w:r w:rsidR="003E28F3" w:rsidRPr="000520D8">
        <w:rPr>
          <w:rFonts w:ascii="Avenir Book" w:eastAsia="Times New Roman" w:hAnsi="Avenir Book" w:cs="Times New Roman"/>
          <w:b/>
          <w:bCs/>
          <w:sz w:val="28"/>
          <w:szCs w:val="28"/>
          <w:lang w:val="en-IN" w:eastAsia="en-GB"/>
        </w:rPr>
        <w:t xml:space="preserve"> </w:t>
      </w:r>
      <w:r w:rsidR="00980C8B">
        <w:rPr>
          <w:rFonts w:ascii="Avenir Book" w:eastAsia="Times New Roman" w:hAnsi="Avenir Book" w:cs="Times New Roman"/>
          <w:b/>
          <w:bCs/>
          <w:sz w:val="28"/>
          <w:szCs w:val="28"/>
          <w:lang w:val="en-IN" w:eastAsia="en-GB"/>
        </w:rPr>
        <w:t>(20 minutes)</w:t>
      </w:r>
    </w:p>
    <w:p w14:paraId="3F2BFDE3" w14:textId="318C7CFF" w:rsidR="00CC546C" w:rsidRDefault="008F73DD" w:rsidP="00B64C71">
      <w:pPr>
        <w:pStyle w:val="ListParagraph"/>
        <w:numPr>
          <w:ilvl w:val="0"/>
          <w:numId w:val="10"/>
        </w:numPr>
        <w:rPr>
          <w:rFonts w:ascii="Avenir Book" w:eastAsia="Times New Roman" w:hAnsi="Avenir Book" w:cs="Times New Roman"/>
          <w:sz w:val="22"/>
          <w:szCs w:val="22"/>
          <w:lang w:val="en-IN" w:eastAsia="en-GB"/>
        </w:rPr>
      </w:pPr>
      <w:r w:rsidRPr="00B64C71">
        <w:rPr>
          <w:rFonts w:ascii="Avenir Book" w:eastAsia="Times New Roman" w:hAnsi="Avenir Book" w:cs="Times New Roman"/>
          <w:sz w:val="22"/>
          <w:szCs w:val="22"/>
          <w:lang w:val="en-IN" w:eastAsia="en-GB"/>
        </w:rPr>
        <w:t xml:space="preserve">In </w:t>
      </w:r>
      <w:r w:rsidR="004A1EAA" w:rsidRPr="00B64C71">
        <w:rPr>
          <w:rFonts w:ascii="Avenir Book" w:eastAsia="Times New Roman" w:hAnsi="Avenir Book" w:cs="Times New Roman"/>
          <w:sz w:val="22"/>
          <w:szCs w:val="22"/>
          <w:lang w:val="en-IN" w:eastAsia="en-GB"/>
        </w:rPr>
        <w:t>general, in</w:t>
      </w:r>
      <w:r w:rsidRPr="00B64C71">
        <w:rPr>
          <w:rFonts w:ascii="Avenir Book" w:eastAsia="Times New Roman" w:hAnsi="Avenir Book" w:cs="Times New Roman"/>
          <w:sz w:val="22"/>
          <w:szCs w:val="22"/>
          <w:lang w:val="en-IN" w:eastAsia="en-GB"/>
        </w:rPr>
        <w:t xml:space="preserve"> the past year, d</w:t>
      </w:r>
      <w:r w:rsidR="00E16786" w:rsidRPr="00B64C71">
        <w:rPr>
          <w:rFonts w:ascii="Avenir Book" w:eastAsia="Times New Roman" w:hAnsi="Avenir Book" w:cs="Times New Roman"/>
          <w:sz w:val="22"/>
          <w:szCs w:val="22"/>
          <w:lang w:val="en-IN" w:eastAsia="en-GB"/>
        </w:rPr>
        <w:t>o you think</w:t>
      </w:r>
      <w:r w:rsidRPr="00B64C71">
        <w:rPr>
          <w:rFonts w:ascii="Avenir Book" w:eastAsia="Times New Roman" w:hAnsi="Avenir Book" w:cs="Times New Roman"/>
          <w:sz w:val="22"/>
          <w:szCs w:val="22"/>
          <w:lang w:val="en-IN" w:eastAsia="en-GB"/>
        </w:rPr>
        <w:t xml:space="preserve"> </w:t>
      </w:r>
      <w:r w:rsidR="00AF7DFF">
        <w:rPr>
          <w:rFonts w:ascii="Avenir Book" w:eastAsia="Times New Roman" w:hAnsi="Avenir Book" w:cs="Times New Roman"/>
          <w:sz w:val="22"/>
          <w:szCs w:val="22"/>
          <w:lang w:val="en-IN" w:eastAsia="en-GB"/>
        </w:rPr>
        <w:t>services</w:t>
      </w:r>
      <w:r w:rsidR="00773E15">
        <w:rPr>
          <w:rFonts w:ascii="Avenir Book" w:eastAsia="Times New Roman" w:hAnsi="Avenir Book" w:cs="Times New Roman"/>
          <w:sz w:val="22"/>
          <w:szCs w:val="22"/>
          <w:lang w:val="en-IN" w:eastAsia="en-GB"/>
        </w:rPr>
        <w:t xml:space="preserve"> and access to service</w:t>
      </w:r>
      <w:r w:rsidR="00026090">
        <w:rPr>
          <w:rFonts w:ascii="Avenir Book" w:eastAsia="Times New Roman" w:hAnsi="Avenir Book" w:cs="Times New Roman"/>
          <w:sz w:val="22"/>
          <w:szCs w:val="22"/>
          <w:lang w:val="en-IN" w:eastAsia="en-GB"/>
        </w:rPr>
        <w:t>s</w:t>
      </w:r>
      <w:r w:rsidR="00773E15">
        <w:rPr>
          <w:rFonts w:ascii="Avenir Book" w:eastAsia="Times New Roman" w:hAnsi="Avenir Book" w:cs="Times New Roman"/>
          <w:sz w:val="22"/>
          <w:szCs w:val="22"/>
          <w:lang w:val="en-IN" w:eastAsia="en-GB"/>
        </w:rPr>
        <w:t xml:space="preserve"> for everyone has </w:t>
      </w:r>
      <w:r w:rsidR="00AF7DFF">
        <w:rPr>
          <w:rFonts w:ascii="Avenir Book" w:eastAsia="Times New Roman" w:hAnsi="Avenir Book" w:cs="Times New Roman"/>
          <w:sz w:val="22"/>
          <w:szCs w:val="22"/>
          <w:lang w:val="en-IN" w:eastAsia="en-GB"/>
        </w:rPr>
        <w:t>improved</w:t>
      </w:r>
      <w:r w:rsidR="00773E15">
        <w:rPr>
          <w:rFonts w:ascii="Avenir Book" w:eastAsia="Times New Roman" w:hAnsi="Avenir Book" w:cs="Times New Roman"/>
          <w:sz w:val="22"/>
          <w:szCs w:val="22"/>
          <w:lang w:val="en-IN" w:eastAsia="en-GB"/>
        </w:rPr>
        <w:t xml:space="preserve"> in the site</w:t>
      </w:r>
      <w:r w:rsidR="00AF7DFF">
        <w:rPr>
          <w:rFonts w:ascii="Avenir Book" w:eastAsia="Times New Roman" w:hAnsi="Avenir Book" w:cs="Times New Roman"/>
          <w:sz w:val="22"/>
          <w:szCs w:val="22"/>
          <w:lang w:val="en-IN" w:eastAsia="en-GB"/>
        </w:rPr>
        <w:t xml:space="preserve">? </w:t>
      </w:r>
      <w:r w:rsidR="00773E15">
        <w:rPr>
          <w:rFonts w:ascii="Avenir Book" w:eastAsia="Times New Roman" w:hAnsi="Avenir Book" w:cs="Times New Roman"/>
          <w:sz w:val="22"/>
          <w:szCs w:val="22"/>
          <w:lang w:val="en-IN" w:eastAsia="en-GB"/>
        </w:rPr>
        <w:t xml:space="preserve">Why do you think this to be the case? </w:t>
      </w:r>
      <w:r w:rsidR="00CC546C" w:rsidRPr="00B64C71">
        <w:rPr>
          <w:rFonts w:ascii="Avenir Book" w:eastAsia="Times New Roman" w:hAnsi="Avenir Book" w:cs="Times New Roman"/>
          <w:sz w:val="22"/>
          <w:szCs w:val="22"/>
          <w:lang w:val="en-IN" w:eastAsia="en-GB"/>
        </w:rPr>
        <w:t xml:space="preserve">What </w:t>
      </w:r>
      <w:r w:rsidR="00CC546C">
        <w:rPr>
          <w:rFonts w:ascii="Avenir Book" w:eastAsia="Times New Roman" w:hAnsi="Avenir Book" w:cs="Times New Roman"/>
          <w:sz w:val="22"/>
          <w:szCs w:val="22"/>
          <w:lang w:val="en-IN" w:eastAsia="en-GB"/>
        </w:rPr>
        <w:t>changes</w:t>
      </w:r>
      <w:r w:rsidR="00CC546C" w:rsidRPr="00B64C71">
        <w:rPr>
          <w:rFonts w:ascii="Avenir Book" w:eastAsia="Times New Roman" w:hAnsi="Avenir Book" w:cs="Times New Roman"/>
          <w:sz w:val="22"/>
          <w:szCs w:val="22"/>
          <w:lang w:val="en-IN" w:eastAsia="en-GB"/>
        </w:rPr>
        <w:t xml:space="preserve"> have you noted</w:t>
      </w:r>
      <w:r w:rsidR="00CC546C">
        <w:rPr>
          <w:rFonts w:ascii="Avenir Book" w:eastAsia="Times New Roman" w:hAnsi="Avenir Book" w:cs="Times New Roman"/>
          <w:sz w:val="22"/>
          <w:szCs w:val="22"/>
          <w:lang w:val="en-IN" w:eastAsia="en-GB"/>
        </w:rPr>
        <w:t xml:space="preserve"> for your own household in the last year</w:t>
      </w:r>
      <w:r w:rsidR="00CC546C" w:rsidRPr="00B64C71">
        <w:rPr>
          <w:rFonts w:ascii="Avenir Book" w:eastAsia="Times New Roman" w:hAnsi="Avenir Book" w:cs="Times New Roman"/>
          <w:sz w:val="22"/>
          <w:szCs w:val="22"/>
          <w:lang w:val="en-IN" w:eastAsia="en-GB"/>
        </w:rPr>
        <w:t>?</w:t>
      </w:r>
      <w:r w:rsidR="00CC546C">
        <w:rPr>
          <w:rFonts w:ascii="Avenir Book" w:eastAsia="Times New Roman" w:hAnsi="Avenir Book" w:cs="Times New Roman"/>
          <w:sz w:val="22"/>
          <w:szCs w:val="22"/>
          <w:lang w:val="en-IN" w:eastAsia="en-GB"/>
        </w:rPr>
        <w:t xml:space="preserve"> </w:t>
      </w:r>
      <w:r w:rsidR="00CC546C" w:rsidRPr="00B64C71">
        <w:rPr>
          <w:rFonts w:ascii="Avenir Book" w:eastAsia="Times New Roman" w:hAnsi="Avenir Book" w:cs="Times New Roman"/>
          <w:sz w:val="22"/>
          <w:szCs w:val="22"/>
          <w:lang w:val="en-IN" w:eastAsia="en-GB"/>
        </w:rPr>
        <w:t xml:space="preserve">If </w:t>
      </w:r>
      <w:r w:rsidR="00CC546C">
        <w:rPr>
          <w:rFonts w:ascii="Avenir Book" w:eastAsia="Times New Roman" w:hAnsi="Avenir Book" w:cs="Times New Roman"/>
          <w:sz w:val="22"/>
          <w:szCs w:val="22"/>
          <w:lang w:val="en-IN" w:eastAsia="en-GB"/>
        </w:rPr>
        <w:t>you do not think services have improved</w:t>
      </w:r>
      <w:r w:rsidR="00CC546C" w:rsidRPr="00B64C71">
        <w:rPr>
          <w:rFonts w:ascii="Avenir Book" w:eastAsia="Times New Roman" w:hAnsi="Avenir Book" w:cs="Times New Roman"/>
          <w:sz w:val="22"/>
          <w:szCs w:val="22"/>
          <w:lang w:val="en-IN" w:eastAsia="en-GB"/>
        </w:rPr>
        <w:t>, why do you believe this is so?</w:t>
      </w:r>
    </w:p>
    <w:p w14:paraId="75A3FE94" w14:textId="77777777" w:rsidR="008F40A5" w:rsidRDefault="008F40A5" w:rsidP="008F40A5">
      <w:pPr>
        <w:pStyle w:val="ListParagraph"/>
        <w:rPr>
          <w:rFonts w:ascii="Avenir Book" w:eastAsia="Times New Roman" w:hAnsi="Avenir Book" w:cs="Times New Roman"/>
          <w:sz w:val="22"/>
          <w:szCs w:val="22"/>
          <w:lang w:val="en-IN" w:eastAsia="en-GB"/>
        </w:rPr>
      </w:pPr>
    </w:p>
    <w:p w14:paraId="18EAA25F" w14:textId="63BA7650" w:rsidR="00CC546C" w:rsidRDefault="008318C6" w:rsidP="00B64C71">
      <w:pPr>
        <w:pStyle w:val="ListParagraph"/>
        <w:numPr>
          <w:ilvl w:val="0"/>
          <w:numId w:val="10"/>
        </w:numPr>
        <w:rPr>
          <w:rFonts w:ascii="Avenir Book" w:eastAsia="Times New Roman" w:hAnsi="Avenir Book" w:cs="Times New Roman"/>
          <w:sz w:val="22"/>
          <w:szCs w:val="22"/>
          <w:lang w:val="en-IN" w:eastAsia="en-GB"/>
        </w:rPr>
      </w:pPr>
      <w:r>
        <w:rPr>
          <w:rFonts w:ascii="Avenir Book" w:eastAsia="Times New Roman" w:hAnsi="Avenir Book" w:cs="Times New Roman"/>
          <w:sz w:val="22"/>
          <w:szCs w:val="22"/>
          <w:lang w:val="en-IN" w:eastAsia="en-GB"/>
        </w:rPr>
        <w:t>Do you think that</w:t>
      </w:r>
      <w:r w:rsidR="00AF7DFF">
        <w:rPr>
          <w:rFonts w:ascii="Avenir Book" w:eastAsia="Times New Roman" w:hAnsi="Avenir Book" w:cs="Times New Roman"/>
          <w:sz w:val="22"/>
          <w:szCs w:val="22"/>
          <w:lang w:val="en-IN" w:eastAsia="en-GB"/>
        </w:rPr>
        <w:t xml:space="preserve"> </w:t>
      </w:r>
      <w:r w:rsidR="008F73DD" w:rsidRPr="00B64C71">
        <w:rPr>
          <w:rFonts w:ascii="Avenir Book" w:eastAsia="Times New Roman" w:hAnsi="Avenir Book" w:cs="Times New Roman"/>
          <w:sz w:val="22"/>
          <w:szCs w:val="22"/>
          <w:lang w:val="en-IN" w:eastAsia="en-GB"/>
        </w:rPr>
        <w:t>camp management</w:t>
      </w:r>
      <w:r w:rsidR="00E16786" w:rsidRPr="00B64C71">
        <w:rPr>
          <w:rFonts w:ascii="Avenir Book" w:eastAsia="Times New Roman" w:hAnsi="Avenir Book" w:cs="Times New Roman"/>
          <w:sz w:val="22"/>
          <w:szCs w:val="22"/>
          <w:lang w:val="en-IN" w:eastAsia="en-GB"/>
        </w:rPr>
        <w:t xml:space="preserve"> committees</w:t>
      </w:r>
      <w:r w:rsidR="008F73DD" w:rsidRPr="00B64C71">
        <w:rPr>
          <w:rFonts w:ascii="Avenir Book" w:eastAsia="Times New Roman" w:hAnsi="Avenir Book" w:cs="Times New Roman"/>
          <w:sz w:val="22"/>
          <w:szCs w:val="22"/>
          <w:lang w:val="en-IN" w:eastAsia="en-GB"/>
        </w:rPr>
        <w:t xml:space="preserve"> (CMCs)</w:t>
      </w:r>
      <w:r w:rsidR="00E16786" w:rsidRPr="00B64C71">
        <w:rPr>
          <w:rFonts w:ascii="Avenir Book" w:eastAsia="Times New Roman" w:hAnsi="Avenir Book" w:cs="Times New Roman"/>
          <w:sz w:val="22"/>
          <w:szCs w:val="22"/>
          <w:lang w:val="en-IN" w:eastAsia="en-GB"/>
        </w:rPr>
        <w:t xml:space="preserve"> </w:t>
      </w:r>
      <w:r w:rsidR="008F73DD" w:rsidRPr="00B64C71">
        <w:rPr>
          <w:rFonts w:ascii="Avenir Book" w:eastAsia="Times New Roman" w:hAnsi="Avenir Book" w:cs="Times New Roman"/>
          <w:sz w:val="22"/>
          <w:szCs w:val="22"/>
          <w:lang w:val="en-IN" w:eastAsia="en-GB"/>
        </w:rPr>
        <w:t xml:space="preserve">have </w:t>
      </w:r>
      <w:r w:rsidR="00E16786" w:rsidRPr="00B64C71">
        <w:rPr>
          <w:rFonts w:ascii="Avenir Book" w:eastAsia="Times New Roman" w:hAnsi="Avenir Book" w:cs="Times New Roman"/>
          <w:sz w:val="22"/>
          <w:szCs w:val="22"/>
          <w:lang w:val="en-IN" w:eastAsia="en-GB"/>
        </w:rPr>
        <w:t>help</w:t>
      </w:r>
      <w:r w:rsidR="008F73DD" w:rsidRPr="00B64C71">
        <w:rPr>
          <w:rFonts w:ascii="Avenir Book" w:eastAsia="Times New Roman" w:hAnsi="Avenir Book" w:cs="Times New Roman"/>
          <w:sz w:val="22"/>
          <w:szCs w:val="22"/>
          <w:lang w:val="en-IN" w:eastAsia="en-GB"/>
        </w:rPr>
        <w:t>ed</w:t>
      </w:r>
      <w:r w:rsidR="00AF7DFF">
        <w:rPr>
          <w:rFonts w:ascii="Avenir Book" w:eastAsia="Times New Roman" w:hAnsi="Avenir Book" w:cs="Times New Roman"/>
          <w:sz w:val="22"/>
          <w:szCs w:val="22"/>
          <w:lang w:val="en-IN" w:eastAsia="en-GB"/>
        </w:rPr>
        <w:t xml:space="preserve"> </w:t>
      </w:r>
      <w:r w:rsidR="00E16786" w:rsidRPr="00B64C71">
        <w:rPr>
          <w:rFonts w:ascii="Avenir Book" w:eastAsia="Times New Roman" w:hAnsi="Avenir Book" w:cs="Times New Roman"/>
          <w:sz w:val="22"/>
          <w:szCs w:val="22"/>
          <w:lang w:val="en-IN" w:eastAsia="en-GB"/>
        </w:rPr>
        <w:t>improve access to services</w:t>
      </w:r>
      <w:r w:rsidR="008F73DD" w:rsidRPr="00B64C71">
        <w:rPr>
          <w:rFonts w:ascii="Avenir Book" w:eastAsia="Times New Roman" w:hAnsi="Avenir Book" w:cs="Times New Roman"/>
          <w:sz w:val="22"/>
          <w:szCs w:val="22"/>
          <w:lang w:val="en-IN" w:eastAsia="en-GB"/>
        </w:rPr>
        <w:t xml:space="preserve"> within the site</w:t>
      </w:r>
      <w:r w:rsidR="00D01D0F">
        <w:rPr>
          <w:rFonts w:ascii="Avenir Book" w:eastAsia="Times New Roman" w:hAnsi="Avenir Book" w:cs="Times New Roman"/>
          <w:sz w:val="22"/>
          <w:szCs w:val="22"/>
          <w:lang w:val="en-IN" w:eastAsia="en-GB"/>
        </w:rPr>
        <w:t xml:space="preserve"> for everyone</w:t>
      </w:r>
      <w:r w:rsidR="00CC546C">
        <w:rPr>
          <w:rFonts w:ascii="Avenir Book" w:eastAsia="Times New Roman" w:hAnsi="Avenir Book" w:cs="Times New Roman"/>
          <w:sz w:val="22"/>
          <w:szCs w:val="22"/>
          <w:lang w:val="en-IN" w:eastAsia="en-GB"/>
        </w:rPr>
        <w:t xml:space="preserve"> (women, youth, minorities, PwDs)?</w:t>
      </w:r>
    </w:p>
    <w:p w14:paraId="6D35A7FD" w14:textId="77777777" w:rsidR="008F40A5" w:rsidRPr="008F40A5" w:rsidRDefault="008F40A5" w:rsidP="008F40A5">
      <w:pPr>
        <w:rPr>
          <w:rFonts w:ascii="Avenir Book" w:eastAsia="Times New Roman" w:hAnsi="Avenir Book" w:cs="Times New Roman"/>
          <w:sz w:val="22"/>
          <w:szCs w:val="22"/>
          <w:lang w:val="en-IN" w:eastAsia="en-GB"/>
        </w:rPr>
      </w:pPr>
    </w:p>
    <w:p w14:paraId="11191043" w14:textId="67C591E8" w:rsidR="004A1EAA" w:rsidRDefault="00182EBA" w:rsidP="00B64C71">
      <w:pPr>
        <w:pStyle w:val="ListParagraph"/>
        <w:numPr>
          <w:ilvl w:val="0"/>
          <w:numId w:val="10"/>
        </w:numPr>
        <w:rPr>
          <w:rFonts w:ascii="Avenir Book" w:eastAsia="Times New Roman" w:hAnsi="Avenir Book" w:cs="Times New Roman"/>
          <w:sz w:val="22"/>
          <w:szCs w:val="22"/>
          <w:lang w:val="en-IN" w:eastAsia="en-GB"/>
        </w:rPr>
      </w:pPr>
      <w:r>
        <w:rPr>
          <w:rFonts w:ascii="Avenir Book" w:eastAsia="Times New Roman" w:hAnsi="Avenir Book" w:cs="Times New Roman"/>
          <w:sz w:val="22"/>
          <w:szCs w:val="22"/>
          <w:lang w:val="en-IN" w:eastAsia="en-GB"/>
        </w:rPr>
        <w:t>Given the</w:t>
      </w:r>
      <w:r w:rsidR="0085082D" w:rsidRPr="00B64C71">
        <w:rPr>
          <w:rFonts w:ascii="Avenir Book" w:eastAsia="Times New Roman" w:hAnsi="Avenir Book" w:cs="Times New Roman"/>
          <w:sz w:val="22"/>
          <w:szCs w:val="22"/>
          <w:lang w:val="en-IN" w:eastAsia="en-GB"/>
        </w:rPr>
        <w:t xml:space="preserve"> </w:t>
      </w:r>
      <w:r w:rsidR="00CC546C">
        <w:rPr>
          <w:rFonts w:ascii="Avenir Book" w:eastAsia="Times New Roman" w:hAnsi="Avenir Book" w:cs="Times New Roman"/>
          <w:sz w:val="22"/>
          <w:szCs w:val="22"/>
          <w:lang w:val="en-IN" w:eastAsia="en-GB"/>
        </w:rPr>
        <w:t xml:space="preserve">number of </w:t>
      </w:r>
      <w:r w:rsidR="00615B59">
        <w:rPr>
          <w:rFonts w:ascii="Avenir Book" w:eastAsia="Times New Roman" w:hAnsi="Avenir Book" w:cs="Times New Roman"/>
          <w:sz w:val="22"/>
          <w:szCs w:val="22"/>
          <w:lang w:val="en-IN" w:eastAsia="en-GB"/>
        </w:rPr>
        <w:t>displaced people who are arriving</w:t>
      </w:r>
      <w:r w:rsidR="00582232">
        <w:rPr>
          <w:rFonts w:ascii="Avenir Book" w:eastAsia="Times New Roman" w:hAnsi="Avenir Book" w:cs="Times New Roman"/>
          <w:sz w:val="22"/>
          <w:szCs w:val="22"/>
          <w:lang w:val="en-IN" w:eastAsia="en-GB"/>
        </w:rPr>
        <w:t xml:space="preserve"> as a result of </w:t>
      </w:r>
      <w:r w:rsidR="00222958">
        <w:rPr>
          <w:rFonts w:ascii="Avenir Book" w:eastAsia="Times New Roman" w:hAnsi="Avenir Book" w:cs="Times New Roman"/>
          <w:sz w:val="22"/>
          <w:szCs w:val="22"/>
          <w:lang w:val="en-IN" w:eastAsia="en-GB"/>
        </w:rPr>
        <w:t>different crises</w:t>
      </w:r>
      <w:r w:rsidR="00615B59">
        <w:rPr>
          <w:rFonts w:ascii="Avenir Book" w:eastAsia="Times New Roman" w:hAnsi="Avenir Book" w:cs="Times New Roman"/>
          <w:sz w:val="22"/>
          <w:szCs w:val="22"/>
          <w:lang w:val="en-IN" w:eastAsia="en-GB"/>
        </w:rPr>
        <w:t>,</w:t>
      </w:r>
      <w:r w:rsidR="0085082D" w:rsidRPr="00B64C71">
        <w:rPr>
          <w:rFonts w:ascii="Avenir Book" w:eastAsia="Times New Roman" w:hAnsi="Avenir Book" w:cs="Times New Roman"/>
          <w:sz w:val="22"/>
          <w:szCs w:val="22"/>
          <w:lang w:val="en-IN" w:eastAsia="en-GB"/>
        </w:rPr>
        <w:t xml:space="preserve"> </w:t>
      </w:r>
      <w:r w:rsidR="006E59EC">
        <w:rPr>
          <w:rFonts w:ascii="Avenir Book" w:eastAsia="Times New Roman" w:hAnsi="Avenir Book" w:cs="Times New Roman"/>
          <w:sz w:val="22"/>
          <w:szCs w:val="22"/>
          <w:lang w:val="en-IN" w:eastAsia="en-GB"/>
        </w:rPr>
        <w:t>do you think</w:t>
      </w:r>
      <w:r w:rsidR="00615B59">
        <w:rPr>
          <w:rFonts w:ascii="Avenir Book" w:eastAsia="Times New Roman" w:hAnsi="Avenir Book" w:cs="Times New Roman"/>
          <w:sz w:val="22"/>
          <w:szCs w:val="22"/>
          <w:lang w:val="en-IN" w:eastAsia="en-GB"/>
        </w:rPr>
        <w:t xml:space="preserve"> any adaptations to camp management are needed </w:t>
      </w:r>
      <w:r w:rsidR="00E067A4">
        <w:rPr>
          <w:rFonts w:ascii="Avenir Book" w:eastAsia="Times New Roman" w:hAnsi="Avenir Book" w:cs="Times New Roman"/>
          <w:sz w:val="22"/>
          <w:szCs w:val="22"/>
          <w:lang w:val="en-IN" w:eastAsia="en-GB"/>
        </w:rPr>
        <w:t xml:space="preserve">to meet the needs of </w:t>
      </w:r>
      <w:r w:rsidR="006E59EC">
        <w:rPr>
          <w:rFonts w:ascii="Avenir Book" w:eastAsia="Times New Roman" w:hAnsi="Avenir Book" w:cs="Times New Roman"/>
          <w:sz w:val="22"/>
          <w:szCs w:val="22"/>
          <w:lang w:val="en-IN" w:eastAsia="en-GB"/>
        </w:rPr>
        <w:t>new arrivals</w:t>
      </w:r>
      <w:r w:rsidR="00E067A4">
        <w:rPr>
          <w:rFonts w:ascii="Avenir Book" w:eastAsia="Times New Roman" w:hAnsi="Avenir Book" w:cs="Times New Roman"/>
          <w:sz w:val="22"/>
          <w:szCs w:val="22"/>
          <w:lang w:val="en-IN" w:eastAsia="en-GB"/>
        </w:rPr>
        <w:t xml:space="preserve"> and long term IDPs</w:t>
      </w:r>
      <w:r w:rsidR="0085082D" w:rsidRPr="00B64C71">
        <w:rPr>
          <w:rFonts w:ascii="Avenir Book" w:eastAsia="Times New Roman" w:hAnsi="Avenir Book" w:cs="Times New Roman"/>
          <w:sz w:val="22"/>
          <w:szCs w:val="22"/>
          <w:lang w:val="en-IN" w:eastAsia="en-GB"/>
        </w:rPr>
        <w:t>? What is working? What</w:t>
      </w:r>
      <w:r w:rsidR="00615B59">
        <w:rPr>
          <w:rFonts w:ascii="Avenir Book" w:eastAsia="Times New Roman" w:hAnsi="Avenir Book" w:cs="Times New Roman"/>
          <w:sz w:val="22"/>
          <w:szCs w:val="22"/>
          <w:lang w:val="en-IN" w:eastAsia="en-GB"/>
        </w:rPr>
        <w:t xml:space="preserve"> </w:t>
      </w:r>
      <w:r w:rsidR="00D63852">
        <w:rPr>
          <w:rFonts w:ascii="Avenir Book" w:eastAsia="Times New Roman" w:hAnsi="Avenir Book" w:cs="Times New Roman"/>
          <w:sz w:val="22"/>
          <w:szCs w:val="22"/>
          <w:lang w:val="en-IN" w:eastAsia="en-GB"/>
        </w:rPr>
        <w:t xml:space="preserve">would you change </w:t>
      </w:r>
      <w:r w:rsidR="0085082D" w:rsidRPr="00B64C71">
        <w:rPr>
          <w:rFonts w:ascii="Avenir Book" w:eastAsia="Times New Roman" w:hAnsi="Avenir Book" w:cs="Times New Roman"/>
          <w:sz w:val="22"/>
          <w:szCs w:val="22"/>
          <w:lang w:val="en-IN" w:eastAsia="en-GB"/>
        </w:rPr>
        <w:t xml:space="preserve">to meet the </w:t>
      </w:r>
      <w:r w:rsidR="00D453B0">
        <w:rPr>
          <w:rFonts w:ascii="Avenir Book" w:eastAsia="Times New Roman" w:hAnsi="Avenir Book" w:cs="Times New Roman"/>
          <w:sz w:val="22"/>
          <w:szCs w:val="22"/>
          <w:lang w:val="en-IN" w:eastAsia="en-GB"/>
        </w:rPr>
        <w:t xml:space="preserve">new </w:t>
      </w:r>
      <w:r w:rsidR="0085082D" w:rsidRPr="00B64C71">
        <w:rPr>
          <w:rFonts w:ascii="Avenir Book" w:eastAsia="Times New Roman" w:hAnsi="Avenir Book" w:cs="Times New Roman"/>
          <w:sz w:val="22"/>
          <w:szCs w:val="22"/>
          <w:lang w:val="en-IN" w:eastAsia="en-GB"/>
        </w:rPr>
        <w:t xml:space="preserve">challenges? </w:t>
      </w:r>
    </w:p>
    <w:p w14:paraId="15FD07E5" w14:textId="77777777" w:rsidR="00B74871" w:rsidRPr="00B74871" w:rsidRDefault="00B74871" w:rsidP="00B74871">
      <w:pPr>
        <w:pStyle w:val="ListParagraph"/>
        <w:rPr>
          <w:rFonts w:ascii="Avenir Book" w:eastAsia="Times New Roman" w:hAnsi="Avenir Book" w:cs="Times New Roman"/>
          <w:sz w:val="22"/>
          <w:szCs w:val="22"/>
          <w:lang w:val="en-IN" w:eastAsia="en-GB"/>
        </w:rPr>
      </w:pPr>
    </w:p>
    <w:p w14:paraId="217B65CC" w14:textId="432DC0A6" w:rsidR="00B74871" w:rsidRPr="00B74871" w:rsidRDefault="00B74871" w:rsidP="00B74871">
      <w:pPr>
        <w:pStyle w:val="ListParagraph"/>
        <w:numPr>
          <w:ilvl w:val="0"/>
          <w:numId w:val="10"/>
        </w:numPr>
        <w:rPr>
          <w:rFonts w:ascii="Avenir Book" w:eastAsia="Times New Roman" w:hAnsi="Avenir Book" w:cs="Times New Roman"/>
          <w:sz w:val="22"/>
          <w:szCs w:val="22"/>
          <w:lang w:val="en-IN" w:eastAsia="en-GB"/>
        </w:rPr>
      </w:pPr>
      <w:r w:rsidRPr="00B74871">
        <w:rPr>
          <w:rFonts w:ascii="Avenir Book" w:eastAsia="Times New Roman" w:hAnsi="Avenir Book" w:cs="Times New Roman"/>
          <w:b/>
          <w:bCs/>
          <w:sz w:val="22"/>
          <w:szCs w:val="22"/>
          <w:lang w:val="en-IN" w:eastAsia="en-GB"/>
        </w:rPr>
        <w:t>[[OPTIONAL DEPENDING ON TIME]]</w:t>
      </w:r>
      <w:r>
        <w:rPr>
          <w:rFonts w:ascii="Avenir Book" w:eastAsia="Times New Roman" w:hAnsi="Avenir Book" w:cs="Times New Roman"/>
          <w:sz w:val="22"/>
          <w:szCs w:val="22"/>
          <w:lang w:val="en-IN" w:eastAsia="en-GB"/>
        </w:rPr>
        <w:t xml:space="preserve"> Are there  groups or networks that the CMCs can work with to support improved access of services and information about activities in the site for everyone?</w:t>
      </w:r>
    </w:p>
    <w:p w14:paraId="2B6C39EE" w14:textId="35CBDC3F" w:rsidR="00E16786" w:rsidRPr="000520D8" w:rsidRDefault="00E16786" w:rsidP="00A51F21">
      <w:pPr>
        <w:rPr>
          <w:rFonts w:ascii="Avenir Book" w:eastAsia="Times New Roman" w:hAnsi="Avenir Book" w:cs="Times New Roman"/>
          <w:lang w:val="en-IN" w:eastAsia="en-GB"/>
        </w:rPr>
      </w:pPr>
    </w:p>
    <w:p w14:paraId="7B589432" w14:textId="52D872BA" w:rsidR="008F73DD" w:rsidRPr="000520D8" w:rsidRDefault="004E41C1" w:rsidP="00A51F21">
      <w:pPr>
        <w:rPr>
          <w:rFonts w:ascii="Avenir Book" w:eastAsia="Times New Roman" w:hAnsi="Avenir Book" w:cs="Times New Roman"/>
          <w:b/>
          <w:bCs/>
          <w:sz w:val="28"/>
          <w:szCs w:val="28"/>
          <w:lang w:val="en-IN" w:eastAsia="en-GB"/>
        </w:rPr>
      </w:pPr>
      <w:r>
        <w:rPr>
          <w:rFonts w:ascii="Avenir Book" w:eastAsia="Times New Roman" w:hAnsi="Avenir Book" w:cs="Times New Roman"/>
          <w:b/>
          <w:bCs/>
          <w:sz w:val="28"/>
          <w:szCs w:val="28"/>
          <w:lang w:val="en-IN" w:eastAsia="en-GB"/>
        </w:rPr>
        <w:t>I</w:t>
      </w:r>
      <w:r w:rsidR="004A1EAA" w:rsidRPr="000520D8">
        <w:rPr>
          <w:rFonts w:ascii="Avenir Book" w:eastAsia="Times New Roman" w:hAnsi="Avenir Book" w:cs="Times New Roman"/>
          <w:b/>
          <w:bCs/>
          <w:sz w:val="28"/>
          <w:szCs w:val="28"/>
          <w:lang w:val="en-IN" w:eastAsia="en-GB"/>
        </w:rPr>
        <w:t>nclusion</w:t>
      </w:r>
      <w:r>
        <w:rPr>
          <w:rFonts w:ascii="Avenir Book" w:eastAsia="Times New Roman" w:hAnsi="Avenir Book" w:cs="Times New Roman"/>
          <w:b/>
          <w:bCs/>
          <w:sz w:val="28"/>
          <w:szCs w:val="28"/>
          <w:lang w:val="en-IN" w:eastAsia="en-GB"/>
        </w:rPr>
        <w:t>, participation and influence of women and youth</w:t>
      </w:r>
      <w:r w:rsidR="00980C8B">
        <w:rPr>
          <w:rFonts w:ascii="Avenir Book" w:eastAsia="Times New Roman" w:hAnsi="Avenir Book" w:cs="Times New Roman"/>
          <w:b/>
          <w:bCs/>
          <w:sz w:val="28"/>
          <w:szCs w:val="28"/>
          <w:lang w:val="en-IN" w:eastAsia="en-GB"/>
        </w:rPr>
        <w:t xml:space="preserve"> (45 minutes)</w:t>
      </w:r>
    </w:p>
    <w:p w14:paraId="4A465755" w14:textId="3EF01159" w:rsidR="00E16786" w:rsidRPr="00551500" w:rsidRDefault="00AA02F5" w:rsidP="00551500">
      <w:pPr>
        <w:pStyle w:val="ListParagraph"/>
        <w:numPr>
          <w:ilvl w:val="0"/>
          <w:numId w:val="11"/>
        </w:numPr>
        <w:rPr>
          <w:rFonts w:ascii="Avenir Book" w:eastAsia="Times New Roman" w:hAnsi="Avenir Book" w:cs="Times New Roman"/>
          <w:sz w:val="22"/>
          <w:szCs w:val="22"/>
          <w:lang w:val="en-IN" w:eastAsia="en-GB"/>
        </w:rPr>
      </w:pPr>
      <w:r>
        <w:rPr>
          <w:rFonts w:ascii="Avenir Book" w:eastAsia="Times New Roman" w:hAnsi="Avenir Book" w:cs="Times New Roman"/>
          <w:sz w:val="22"/>
          <w:szCs w:val="22"/>
          <w:lang w:val="en-IN" w:eastAsia="en-GB"/>
        </w:rPr>
        <w:t xml:space="preserve">Does </w:t>
      </w:r>
      <w:r w:rsidR="00B23192">
        <w:rPr>
          <w:rFonts w:ascii="Avenir Book" w:eastAsia="Times New Roman" w:hAnsi="Avenir Book" w:cs="Times New Roman"/>
          <w:sz w:val="22"/>
          <w:szCs w:val="22"/>
          <w:lang w:val="en-IN" w:eastAsia="en-GB"/>
        </w:rPr>
        <w:t>the</w:t>
      </w:r>
      <w:r>
        <w:rPr>
          <w:rFonts w:ascii="Avenir Book" w:eastAsia="Times New Roman" w:hAnsi="Avenir Book" w:cs="Times New Roman"/>
          <w:sz w:val="22"/>
          <w:szCs w:val="22"/>
          <w:lang w:val="en-IN" w:eastAsia="en-GB"/>
        </w:rPr>
        <w:t xml:space="preserve"> CMC </w:t>
      </w:r>
      <w:r w:rsidR="00B23192">
        <w:rPr>
          <w:rFonts w:ascii="Avenir Book" w:eastAsia="Times New Roman" w:hAnsi="Avenir Book" w:cs="Times New Roman"/>
          <w:sz w:val="22"/>
          <w:szCs w:val="22"/>
          <w:lang w:val="en-IN" w:eastAsia="en-GB"/>
        </w:rPr>
        <w:t xml:space="preserve">in your community </w:t>
      </w:r>
      <w:r>
        <w:rPr>
          <w:rFonts w:ascii="Avenir Book" w:eastAsia="Times New Roman" w:hAnsi="Avenir Book" w:cs="Times New Roman"/>
          <w:sz w:val="22"/>
          <w:szCs w:val="22"/>
          <w:lang w:val="en-IN" w:eastAsia="en-GB"/>
        </w:rPr>
        <w:t>include women</w:t>
      </w:r>
      <w:r w:rsidR="008F40A5">
        <w:rPr>
          <w:rFonts w:ascii="Avenir Book" w:eastAsia="Times New Roman" w:hAnsi="Avenir Book" w:cs="Times New Roman"/>
          <w:sz w:val="22"/>
          <w:szCs w:val="22"/>
          <w:lang w:val="en-IN" w:eastAsia="en-GB"/>
        </w:rPr>
        <w:t>?</w:t>
      </w:r>
      <w:r w:rsidR="00551500">
        <w:rPr>
          <w:rFonts w:ascii="Avenir Book" w:eastAsia="Times New Roman" w:hAnsi="Avenir Book" w:cs="Times New Roman"/>
          <w:sz w:val="22"/>
          <w:szCs w:val="22"/>
          <w:lang w:val="en-IN" w:eastAsia="en-GB"/>
        </w:rPr>
        <w:t xml:space="preserve"> </w:t>
      </w:r>
      <w:r w:rsidR="001B0102" w:rsidRPr="00551500">
        <w:rPr>
          <w:rFonts w:ascii="Avenir Book" w:eastAsia="Times New Roman" w:hAnsi="Avenir Book" w:cs="Times New Roman"/>
          <w:sz w:val="22"/>
          <w:szCs w:val="22"/>
          <w:lang w:val="en-IN" w:eastAsia="en-GB"/>
        </w:rPr>
        <w:t>If yes, w</w:t>
      </w:r>
      <w:r w:rsidR="008F40A5" w:rsidRPr="00551500">
        <w:rPr>
          <w:rFonts w:ascii="Avenir Book" w:eastAsia="Times New Roman" w:hAnsi="Avenir Book" w:cs="Times New Roman"/>
          <w:sz w:val="22"/>
          <w:szCs w:val="22"/>
          <w:lang w:val="en-IN" w:eastAsia="en-GB"/>
        </w:rPr>
        <w:t xml:space="preserve">hat role(s) do women play in the CMC in your area? </w:t>
      </w:r>
      <w:r w:rsidR="00137A87">
        <w:rPr>
          <w:rFonts w:ascii="Avenir Book" w:eastAsia="Times New Roman" w:hAnsi="Avenir Book" w:cs="Times New Roman"/>
          <w:sz w:val="22"/>
          <w:szCs w:val="22"/>
          <w:lang w:val="en-IN" w:eastAsia="en-GB"/>
        </w:rPr>
        <w:t>W</w:t>
      </w:r>
      <w:r w:rsidR="006A00C7" w:rsidRPr="00551500">
        <w:rPr>
          <w:rFonts w:ascii="Avenir Book" w:eastAsia="Times New Roman" w:hAnsi="Avenir Book" w:cs="Times New Roman"/>
          <w:sz w:val="22"/>
          <w:szCs w:val="22"/>
          <w:lang w:val="en-IN" w:eastAsia="en-GB"/>
        </w:rPr>
        <w:t xml:space="preserve">hat is the most significant change </w:t>
      </w:r>
      <w:r w:rsidR="00B0260F" w:rsidRPr="00551500">
        <w:rPr>
          <w:rFonts w:ascii="Avenir Book" w:eastAsia="Times New Roman" w:hAnsi="Avenir Book" w:cs="Times New Roman"/>
          <w:sz w:val="22"/>
          <w:szCs w:val="22"/>
          <w:lang w:val="en-IN" w:eastAsia="en-GB"/>
        </w:rPr>
        <w:t>in your HH</w:t>
      </w:r>
      <w:r w:rsidR="00C87375" w:rsidRPr="00551500">
        <w:rPr>
          <w:rFonts w:ascii="Avenir Book" w:eastAsia="Times New Roman" w:hAnsi="Avenir Book" w:cs="Times New Roman"/>
          <w:sz w:val="22"/>
          <w:szCs w:val="22"/>
          <w:lang w:val="en-IN" w:eastAsia="en-GB"/>
        </w:rPr>
        <w:t>/</w:t>
      </w:r>
      <w:r w:rsidR="00B0260F" w:rsidRPr="00551500">
        <w:rPr>
          <w:rFonts w:ascii="Avenir Book" w:eastAsia="Times New Roman" w:hAnsi="Avenir Book" w:cs="Times New Roman"/>
          <w:sz w:val="22"/>
          <w:szCs w:val="22"/>
          <w:lang w:val="en-IN" w:eastAsia="en-GB"/>
        </w:rPr>
        <w:t xml:space="preserve">in your </w:t>
      </w:r>
      <w:r w:rsidR="00C87375" w:rsidRPr="00551500">
        <w:rPr>
          <w:rFonts w:ascii="Avenir Book" w:eastAsia="Times New Roman" w:hAnsi="Avenir Book" w:cs="Times New Roman"/>
          <w:sz w:val="22"/>
          <w:szCs w:val="22"/>
          <w:lang w:val="en-IN" w:eastAsia="en-GB"/>
        </w:rPr>
        <w:t xml:space="preserve">community since women have started engaging in </w:t>
      </w:r>
      <w:r w:rsidR="008F73DD" w:rsidRPr="00551500">
        <w:rPr>
          <w:rFonts w:ascii="Avenir Book" w:eastAsia="Times New Roman" w:hAnsi="Avenir Book" w:cs="Times New Roman"/>
          <w:sz w:val="22"/>
          <w:szCs w:val="22"/>
          <w:lang w:val="en-IN" w:eastAsia="en-GB"/>
        </w:rPr>
        <w:t>CMCs</w:t>
      </w:r>
      <w:r w:rsidR="00C87375" w:rsidRPr="00551500">
        <w:rPr>
          <w:rFonts w:ascii="Avenir Book" w:eastAsia="Times New Roman" w:hAnsi="Avenir Book" w:cs="Times New Roman"/>
          <w:sz w:val="22"/>
          <w:szCs w:val="22"/>
          <w:lang w:val="en-IN" w:eastAsia="en-GB"/>
        </w:rPr>
        <w:t>?</w:t>
      </w:r>
    </w:p>
    <w:p w14:paraId="6B550AA3" w14:textId="3885FF62" w:rsidR="0039603D" w:rsidRPr="000520D8" w:rsidRDefault="0039603D" w:rsidP="00A51F21">
      <w:pPr>
        <w:rPr>
          <w:rFonts w:ascii="Avenir Book" w:eastAsia="Times New Roman" w:hAnsi="Avenir Book" w:cs="Times New Roman"/>
          <w:sz w:val="22"/>
          <w:szCs w:val="22"/>
          <w:lang w:val="en-IN" w:eastAsia="en-GB"/>
        </w:rPr>
      </w:pPr>
    </w:p>
    <w:p w14:paraId="044196FF" w14:textId="27EB5BBE" w:rsidR="00694234" w:rsidRPr="00752300" w:rsidRDefault="00E12347" w:rsidP="00752300">
      <w:pPr>
        <w:pStyle w:val="ListParagraph"/>
        <w:numPr>
          <w:ilvl w:val="0"/>
          <w:numId w:val="11"/>
        </w:numPr>
        <w:rPr>
          <w:rFonts w:ascii="Avenir Book" w:eastAsia="Times New Roman" w:hAnsi="Avenir Book" w:cs="Times New Roman"/>
          <w:sz w:val="22"/>
          <w:szCs w:val="22"/>
          <w:lang w:val="en-IN" w:eastAsia="en-GB"/>
        </w:rPr>
      </w:pPr>
      <w:r>
        <w:rPr>
          <w:rFonts w:ascii="Avenir Book" w:eastAsia="Times New Roman" w:hAnsi="Avenir Book" w:cs="Times New Roman"/>
          <w:sz w:val="22"/>
          <w:szCs w:val="22"/>
          <w:lang w:val="en-IN" w:eastAsia="en-GB"/>
        </w:rPr>
        <w:t>Do you feel that the CMC listen</w:t>
      </w:r>
      <w:r w:rsidR="00582232">
        <w:rPr>
          <w:rFonts w:ascii="Avenir Book" w:eastAsia="Times New Roman" w:hAnsi="Avenir Book" w:cs="Times New Roman"/>
          <w:sz w:val="22"/>
          <w:szCs w:val="22"/>
          <w:lang w:val="en-IN" w:eastAsia="en-GB"/>
        </w:rPr>
        <w:t>s</w:t>
      </w:r>
      <w:r>
        <w:rPr>
          <w:rFonts w:ascii="Avenir Book" w:eastAsia="Times New Roman" w:hAnsi="Avenir Book" w:cs="Times New Roman"/>
          <w:sz w:val="22"/>
          <w:szCs w:val="22"/>
          <w:lang w:val="en-IN" w:eastAsia="en-GB"/>
        </w:rPr>
        <w:t xml:space="preserve"> effectively to the concerns and issues raised by </w:t>
      </w:r>
      <w:r w:rsidR="0039603D" w:rsidRPr="00B64C71">
        <w:rPr>
          <w:rFonts w:ascii="Avenir Book" w:eastAsia="Times New Roman" w:hAnsi="Avenir Book" w:cs="Times New Roman"/>
          <w:sz w:val="22"/>
          <w:szCs w:val="22"/>
          <w:lang w:val="en-IN" w:eastAsia="en-GB"/>
        </w:rPr>
        <w:t>women CMC members and other women leaders in the community</w:t>
      </w:r>
      <w:r>
        <w:rPr>
          <w:rFonts w:ascii="Avenir Book" w:eastAsia="Times New Roman" w:hAnsi="Avenir Book" w:cs="Times New Roman"/>
          <w:sz w:val="22"/>
          <w:szCs w:val="22"/>
          <w:lang w:val="en-IN" w:eastAsia="en-GB"/>
        </w:rPr>
        <w:t>?</w:t>
      </w:r>
      <w:r w:rsidR="0039603D" w:rsidRPr="00B64C71">
        <w:rPr>
          <w:rFonts w:ascii="Avenir Book" w:eastAsia="Times New Roman" w:hAnsi="Avenir Book" w:cs="Times New Roman"/>
          <w:sz w:val="22"/>
          <w:szCs w:val="22"/>
          <w:lang w:val="en-IN" w:eastAsia="en-GB"/>
        </w:rPr>
        <w:t xml:space="preserve"> </w:t>
      </w:r>
      <w:r w:rsidR="008E480E">
        <w:rPr>
          <w:rFonts w:ascii="Avenir Book" w:eastAsia="Times New Roman" w:hAnsi="Avenir Book" w:cs="Times New Roman"/>
          <w:sz w:val="22"/>
          <w:szCs w:val="22"/>
          <w:lang w:val="en-IN" w:eastAsia="en-GB"/>
        </w:rPr>
        <w:t>Why or why not?</w:t>
      </w:r>
    </w:p>
    <w:p w14:paraId="78F1E3A8" w14:textId="72B78BA8" w:rsidR="000520D8" w:rsidRPr="008F40A5" w:rsidRDefault="000520D8" w:rsidP="008F40A5">
      <w:pPr>
        <w:pStyle w:val="ListParagraph"/>
        <w:rPr>
          <w:rFonts w:ascii="Avenir Book" w:eastAsia="Times New Roman" w:hAnsi="Avenir Book" w:cs="Times New Roman"/>
          <w:sz w:val="22"/>
          <w:szCs w:val="22"/>
          <w:lang w:val="en-IN" w:eastAsia="en-GB"/>
        </w:rPr>
      </w:pPr>
    </w:p>
    <w:p w14:paraId="5C3F032E" w14:textId="0A212A6C" w:rsidR="00A51F21" w:rsidRPr="00B651D9" w:rsidRDefault="00B651D9" w:rsidP="00B651D9">
      <w:pPr>
        <w:pStyle w:val="ListParagraph"/>
        <w:numPr>
          <w:ilvl w:val="0"/>
          <w:numId w:val="11"/>
        </w:numPr>
        <w:jc w:val="both"/>
        <w:rPr>
          <w:rFonts w:ascii="Avenir Book" w:hAnsi="Avenir Book" w:cs="Arial"/>
          <w:color w:val="000000" w:themeColor="text1"/>
          <w:sz w:val="22"/>
          <w:szCs w:val="22"/>
        </w:rPr>
      </w:pPr>
      <w:r>
        <w:rPr>
          <w:rFonts w:ascii="Avenir Book" w:eastAsia="Times New Roman" w:hAnsi="Avenir Book" w:cs="Times New Roman"/>
          <w:color w:val="000000" w:themeColor="text1"/>
          <w:sz w:val="22"/>
          <w:szCs w:val="22"/>
          <w:lang w:val="en-IN" w:eastAsia="en-GB"/>
        </w:rPr>
        <w:t xml:space="preserve">Other than the CMC, are there other community groups or networks that </w:t>
      </w:r>
      <w:r w:rsidRPr="00B64C71">
        <w:rPr>
          <w:rFonts w:ascii="Avenir Book" w:eastAsia="Times New Roman" w:hAnsi="Avenir Book" w:cs="Times New Roman"/>
          <w:color w:val="000000" w:themeColor="text1"/>
          <w:sz w:val="22"/>
          <w:szCs w:val="22"/>
          <w:lang w:val="en-IN" w:eastAsia="en-GB"/>
        </w:rPr>
        <w:t>facilitate meaningful participation and leadership opportunities for youth (including PwD and minority youth, and young women and men)?</w:t>
      </w:r>
    </w:p>
    <w:p w14:paraId="091B95C0" w14:textId="024C9416" w:rsidR="002A6167" w:rsidRDefault="002A6167" w:rsidP="00A51F21">
      <w:pPr>
        <w:rPr>
          <w:rFonts w:ascii="Avenir Book" w:eastAsia="Times New Roman" w:hAnsi="Avenir Book" w:cs="Times New Roman"/>
          <w:sz w:val="22"/>
          <w:szCs w:val="22"/>
          <w:lang w:val="en-IN" w:eastAsia="en-GB"/>
        </w:rPr>
      </w:pPr>
    </w:p>
    <w:p w14:paraId="4ED9BF59" w14:textId="00F192FC" w:rsidR="002A6167" w:rsidRPr="00B64C71" w:rsidRDefault="002A6167" w:rsidP="00B64C71">
      <w:pPr>
        <w:pStyle w:val="ListParagraph"/>
        <w:numPr>
          <w:ilvl w:val="0"/>
          <w:numId w:val="11"/>
        </w:numPr>
        <w:rPr>
          <w:rFonts w:ascii="Avenir Book" w:eastAsia="Times New Roman" w:hAnsi="Avenir Book" w:cs="Times New Roman"/>
          <w:sz w:val="22"/>
          <w:szCs w:val="22"/>
          <w:lang w:val="en-IN" w:eastAsia="en-GB"/>
        </w:rPr>
      </w:pPr>
      <w:r w:rsidRPr="00B64C71">
        <w:rPr>
          <w:rFonts w:ascii="Avenir Book" w:eastAsia="Times New Roman" w:hAnsi="Avenir Book" w:cs="Times New Roman"/>
          <w:sz w:val="22"/>
          <w:szCs w:val="22"/>
          <w:lang w:val="en-IN" w:eastAsia="en-GB"/>
        </w:rPr>
        <w:t xml:space="preserve">Are there youth leaders in your community? </w:t>
      </w:r>
      <w:r w:rsidR="0061498C">
        <w:rPr>
          <w:rFonts w:ascii="Avenir Book" w:eastAsia="Times New Roman" w:hAnsi="Avenir Book" w:cs="Times New Roman"/>
          <w:sz w:val="22"/>
          <w:szCs w:val="22"/>
          <w:lang w:val="en-IN" w:eastAsia="en-GB"/>
        </w:rPr>
        <w:t xml:space="preserve">What </w:t>
      </w:r>
      <w:r w:rsidR="00E324A1">
        <w:rPr>
          <w:rFonts w:ascii="Avenir Book" w:eastAsia="Times New Roman" w:hAnsi="Avenir Book" w:cs="Times New Roman"/>
          <w:sz w:val="22"/>
          <w:szCs w:val="22"/>
          <w:lang w:val="en-IN" w:eastAsia="en-GB"/>
        </w:rPr>
        <w:t xml:space="preserve">kinds of activities </w:t>
      </w:r>
      <w:r w:rsidR="0061498C">
        <w:rPr>
          <w:rFonts w:ascii="Avenir Book" w:eastAsia="Times New Roman" w:hAnsi="Avenir Book" w:cs="Times New Roman"/>
          <w:sz w:val="22"/>
          <w:szCs w:val="22"/>
          <w:lang w:val="en-IN" w:eastAsia="en-GB"/>
        </w:rPr>
        <w:t xml:space="preserve">do </w:t>
      </w:r>
      <w:r w:rsidR="00E324A1">
        <w:rPr>
          <w:rFonts w:ascii="Avenir Book" w:eastAsia="Times New Roman" w:hAnsi="Avenir Book" w:cs="Times New Roman"/>
          <w:sz w:val="22"/>
          <w:szCs w:val="22"/>
          <w:lang w:val="en-IN" w:eastAsia="en-GB"/>
        </w:rPr>
        <w:t xml:space="preserve">you see young people </w:t>
      </w:r>
      <w:r w:rsidR="0061498C">
        <w:rPr>
          <w:rFonts w:ascii="Avenir Book" w:eastAsia="Times New Roman" w:hAnsi="Avenir Book" w:cs="Times New Roman"/>
          <w:sz w:val="22"/>
          <w:szCs w:val="22"/>
          <w:lang w:val="en-IN" w:eastAsia="en-GB"/>
        </w:rPr>
        <w:t>lead</w:t>
      </w:r>
      <w:r w:rsidR="00E324A1">
        <w:rPr>
          <w:rFonts w:ascii="Avenir Book" w:eastAsia="Times New Roman" w:hAnsi="Avenir Book" w:cs="Times New Roman"/>
          <w:sz w:val="22"/>
          <w:szCs w:val="22"/>
          <w:lang w:val="en-IN" w:eastAsia="en-GB"/>
        </w:rPr>
        <w:t>ing</w:t>
      </w:r>
      <w:r w:rsidR="0061498C">
        <w:rPr>
          <w:rFonts w:ascii="Avenir Book" w:eastAsia="Times New Roman" w:hAnsi="Avenir Book" w:cs="Times New Roman"/>
          <w:sz w:val="22"/>
          <w:szCs w:val="22"/>
          <w:lang w:val="en-IN" w:eastAsia="en-GB"/>
        </w:rPr>
        <w:t xml:space="preserve">? </w:t>
      </w:r>
      <w:r w:rsidR="008E480E">
        <w:rPr>
          <w:rFonts w:ascii="Avenir Book" w:eastAsia="Times New Roman" w:hAnsi="Avenir Book" w:cs="Times New Roman"/>
          <w:sz w:val="22"/>
          <w:szCs w:val="22"/>
          <w:lang w:val="en-IN" w:eastAsia="en-GB"/>
        </w:rPr>
        <w:t xml:space="preserve">Do you participate in them? Why or why not? </w:t>
      </w:r>
    </w:p>
    <w:p w14:paraId="66285937" w14:textId="34F38C84" w:rsidR="0085082D" w:rsidRDefault="0085082D" w:rsidP="00A51F21">
      <w:pPr>
        <w:rPr>
          <w:rFonts w:ascii="Avenir Book" w:eastAsia="Times New Roman" w:hAnsi="Avenir Book" w:cs="Times New Roman"/>
          <w:sz w:val="22"/>
          <w:szCs w:val="22"/>
          <w:lang w:val="en-IN" w:eastAsia="en-GB"/>
        </w:rPr>
      </w:pPr>
    </w:p>
    <w:p w14:paraId="5AE9A4F5" w14:textId="5B619477" w:rsidR="006E3589" w:rsidRPr="00B64C71" w:rsidRDefault="0085082D" w:rsidP="00B64C71">
      <w:pPr>
        <w:pStyle w:val="ListParagraph"/>
        <w:numPr>
          <w:ilvl w:val="0"/>
          <w:numId w:val="11"/>
        </w:numPr>
        <w:rPr>
          <w:rFonts w:ascii="Avenir Book" w:eastAsia="Times New Roman" w:hAnsi="Avenir Book" w:cs="Times New Roman"/>
          <w:sz w:val="22"/>
          <w:szCs w:val="22"/>
          <w:lang w:val="en-IN" w:eastAsia="en-GB"/>
        </w:rPr>
      </w:pPr>
      <w:r w:rsidRPr="00B64C71">
        <w:rPr>
          <w:rFonts w:ascii="Avenir Book" w:eastAsia="Times New Roman" w:hAnsi="Avenir Book" w:cs="Times New Roman"/>
          <w:sz w:val="22"/>
          <w:szCs w:val="22"/>
          <w:lang w:val="en-IN" w:eastAsia="en-GB"/>
        </w:rPr>
        <w:t xml:space="preserve">Complete the statement: If young men/women participated in camp committees, </w:t>
      </w:r>
      <w:r w:rsidR="008E480E">
        <w:rPr>
          <w:rFonts w:ascii="Avenir Book" w:eastAsia="Times New Roman" w:hAnsi="Avenir Book" w:cs="Times New Roman"/>
          <w:sz w:val="22"/>
          <w:szCs w:val="22"/>
          <w:lang w:val="en-IN" w:eastAsia="en-GB"/>
        </w:rPr>
        <w:t>what would change for you or others in your community</w:t>
      </w:r>
      <w:r w:rsidRPr="00B64C71">
        <w:rPr>
          <w:rFonts w:ascii="Avenir Book" w:eastAsia="Times New Roman" w:hAnsi="Avenir Book" w:cs="Times New Roman"/>
          <w:sz w:val="22"/>
          <w:szCs w:val="22"/>
          <w:lang w:val="en-IN" w:eastAsia="en-GB"/>
        </w:rPr>
        <w:t>…</w:t>
      </w:r>
      <w:r w:rsidR="009D75FD">
        <w:rPr>
          <w:rFonts w:ascii="Avenir Book" w:eastAsia="Times New Roman" w:hAnsi="Avenir Book" w:cs="Times New Roman"/>
          <w:sz w:val="22"/>
          <w:szCs w:val="22"/>
          <w:lang w:val="en-IN" w:eastAsia="en-GB"/>
        </w:rPr>
        <w:t xml:space="preserve"> </w:t>
      </w:r>
    </w:p>
    <w:p w14:paraId="506A2ECF" w14:textId="77777777" w:rsidR="006E3589" w:rsidRPr="000520D8" w:rsidRDefault="006E3589" w:rsidP="00A51F21">
      <w:pPr>
        <w:pStyle w:val="ListParagraph"/>
        <w:rPr>
          <w:rFonts w:ascii="Avenir Book" w:eastAsia="Times New Roman" w:hAnsi="Avenir Book" w:cs="Times New Roman"/>
          <w:sz w:val="22"/>
          <w:szCs w:val="22"/>
          <w:lang w:val="en-IN" w:eastAsia="en-GB"/>
        </w:rPr>
      </w:pPr>
    </w:p>
    <w:p w14:paraId="356E36A8" w14:textId="3ED8BF85" w:rsidR="00154C6D" w:rsidRPr="00980C8B" w:rsidRDefault="00154C6D" w:rsidP="00A51F21">
      <w:pPr>
        <w:contextualSpacing/>
        <w:jc w:val="both"/>
        <w:rPr>
          <w:rFonts w:ascii="Avenir Book" w:eastAsia="Times New Roman" w:hAnsi="Avenir Book" w:cs="Times New Roman"/>
          <w:b/>
          <w:bCs/>
          <w:sz w:val="28"/>
          <w:szCs w:val="28"/>
          <w:lang w:val="en-IN" w:eastAsia="en-GB"/>
        </w:rPr>
      </w:pPr>
      <w:r w:rsidRPr="00980C8B">
        <w:rPr>
          <w:rFonts w:ascii="Avenir Book" w:eastAsia="Times New Roman" w:hAnsi="Avenir Book" w:cs="Times New Roman"/>
          <w:b/>
          <w:bCs/>
          <w:sz w:val="28"/>
          <w:szCs w:val="28"/>
          <w:lang w:val="en-IN" w:eastAsia="en-GB"/>
        </w:rPr>
        <w:t>Protection</w:t>
      </w:r>
      <w:r w:rsidR="00980C8B">
        <w:rPr>
          <w:rFonts w:ascii="Avenir Book" w:eastAsia="Times New Roman" w:hAnsi="Avenir Book" w:cs="Times New Roman"/>
          <w:b/>
          <w:bCs/>
          <w:sz w:val="28"/>
          <w:szCs w:val="28"/>
          <w:lang w:val="en-IN" w:eastAsia="en-GB"/>
        </w:rPr>
        <w:t xml:space="preserve"> (40 minutes)</w:t>
      </w:r>
    </w:p>
    <w:p w14:paraId="4073801C" w14:textId="769B187B" w:rsidR="00154C6D" w:rsidRPr="00694234" w:rsidRDefault="00154C6D" w:rsidP="00694234">
      <w:pPr>
        <w:pStyle w:val="ListParagraph"/>
        <w:numPr>
          <w:ilvl w:val="0"/>
          <w:numId w:val="12"/>
        </w:numPr>
        <w:jc w:val="both"/>
        <w:rPr>
          <w:rFonts w:ascii="Avenir Book" w:eastAsia="Times New Roman" w:hAnsi="Avenir Book" w:cs="Times New Roman"/>
          <w:sz w:val="22"/>
          <w:szCs w:val="22"/>
          <w:lang w:val="en-IN" w:eastAsia="en-GB"/>
        </w:rPr>
      </w:pPr>
      <w:r w:rsidRPr="00694234">
        <w:rPr>
          <w:rFonts w:ascii="Avenir Book" w:eastAsia="Times New Roman" w:hAnsi="Avenir Book" w:cs="Times New Roman"/>
          <w:sz w:val="22"/>
          <w:szCs w:val="22"/>
          <w:lang w:val="en-IN" w:eastAsia="en-GB"/>
        </w:rPr>
        <w:t xml:space="preserve">Are the </w:t>
      </w:r>
      <w:r w:rsidR="001D6029">
        <w:rPr>
          <w:rFonts w:ascii="Avenir Book" w:eastAsia="Times New Roman" w:hAnsi="Avenir Book" w:cs="Times New Roman"/>
          <w:sz w:val="22"/>
          <w:szCs w:val="22"/>
          <w:lang w:val="en-IN" w:eastAsia="en-GB"/>
        </w:rPr>
        <w:t>safety</w:t>
      </w:r>
      <w:r w:rsidR="001D6029" w:rsidRPr="00694234">
        <w:rPr>
          <w:rFonts w:ascii="Avenir Book" w:eastAsia="Times New Roman" w:hAnsi="Avenir Book" w:cs="Times New Roman"/>
          <w:sz w:val="22"/>
          <w:szCs w:val="22"/>
          <w:lang w:val="en-IN" w:eastAsia="en-GB"/>
        </w:rPr>
        <w:t xml:space="preserve"> </w:t>
      </w:r>
      <w:r w:rsidRPr="00694234">
        <w:rPr>
          <w:rFonts w:ascii="Avenir Book" w:eastAsia="Times New Roman" w:hAnsi="Avenir Book" w:cs="Times New Roman"/>
          <w:sz w:val="22"/>
          <w:szCs w:val="22"/>
          <w:lang w:val="en-IN" w:eastAsia="en-GB"/>
        </w:rPr>
        <w:t>concerns of women, men, boys and girls, including PWDs and minorities, discussed within the CMC</w:t>
      </w:r>
      <w:r w:rsidR="0008261E" w:rsidRPr="00694234">
        <w:rPr>
          <w:rFonts w:ascii="Avenir Book" w:eastAsia="Times New Roman" w:hAnsi="Avenir Book" w:cs="Times New Roman"/>
          <w:sz w:val="22"/>
          <w:szCs w:val="22"/>
          <w:lang w:val="en-IN" w:eastAsia="en-GB"/>
        </w:rPr>
        <w:t xml:space="preserve"> or other community structures</w:t>
      </w:r>
      <w:r w:rsidRPr="00694234">
        <w:rPr>
          <w:rFonts w:ascii="Avenir Book" w:eastAsia="Times New Roman" w:hAnsi="Avenir Book" w:cs="Times New Roman"/>
          <w:sz w:val="22"/>
          <w:szCs w:val="22"/>
          <w:lang w:val="en-IN" w:eastAsia="en-GB"/>
        </w:rPr>
        <w:t>?</w:t>
      </w:r>
    </w:p>
    <w:p w14:paraId="3F470FB9" w14:textId="77777777" w:rsidR="00154C6D" w:rsidRPr="000520D8" w:rsidRDefault="00154C6D" w:rsidP="00A51F21">
      <w:pPr>
        <w:contextualSpacing/>
        <w:jc w:val="both"/>
        <w:rPr>
          <w:rFonts w:ascii="Avenir Book" w:eastAsia="Times New Roman" w:hAnsi="Avenir Book" w:cs="Times New Roman"/>
          <w:sz w:val="22"/>
          <w:szCs w:val="22"/>
          <w:lang w:val="en-IN" w:eastAsia="en-GB"/>
        </w:rPr>
      </w:pPr>
    </w:p>
    <w:p w14:paraId="7AF03F4D" w14:textId="7A0E5DAC" w:rsidR="004C0F18" w:rsidRPr="00694234" w:rsidRDefault="006E3589" w:rsidP="00694234">
      <w:pPr>
        <w:pStyle w:val="ListParagraph"/>
        <w:numPr>
          <w:ilvl w:val="0"/>
          <w:numId w:val="12"/>
        </w:numPr>
        <w:jc w:val="both"/>
        <w:rPr>
          <w:rFonts w:ascii="Avenir Book" w:eastAsia="Times New Roman" w:hAnsi="Avenir Book" w:cs="Times New Roman"/>
          <w:sz w:val="22"/>
          <w:szCs w:val="22"/>
          <w:lang w:val="en-IN" w:eastAsia="en-GB"/>
        </w:rPr>
      </w:pPr>
      <w:r w:rsidRPr="00694234">
        <w:rPr>
          <w:rFonts w:ascii="Avenir Book" w:eastAsia="Times New Roman" w:hAnsi="Avenir Book" w:cs="Times New Roman"/>
          <w:sz w:val="22"/>
          <w:szCs w:val="22"/>
          <w:lang w:val="en-IN" w:eastAsia="en-GB"/>
        </w:rPr>
        <w:t xml:space="preserve">Do </w:t>
      </w:r>
      <w:r w:rsidR="004C0F18" w:rsidRPr="00694234">
        <w:rPr>
          <w:rFonts w:ascii="Avenir Book" w:eastAsia="Times New Roman" w:hAnsi="Avenir Book" w:cs="Times New Roman"/>
          <w:sz w:val="22"/>
          <w:szCs w:val="22"/>
          <w:lang w:val="en-IN" w:eastAsia="en-GB"/>
        </w:rPr>
        <w:t xml:space="preserve">CMCs </w:t>
      </w:r>
      <w:r w:rsidR="0008261E" w:rsidRPr="00694234">
        <w:rPr>
          <w:rFonts w:ascii="Avenir Book" w:eastAsia="Times New Roman" w:hAnsi="Avenir Book" w:cs="Times New Roman"/>
          <w:sz w:val="22"/>
          <w:szCs w:val="22"/>
          <w:lang w:val="en-IN" w:eastAsia="en-GB"/>
        </w:rPr>
        <w:t xml:space="preserve">or other community structures </w:t>
      </w:r>
      <w:r w:rsidRPr="00694234">
        <w:rPr>
          <w:rFonts w:ascii="Avenir Book" w:eastAsia="Times New Roman" w:hAnsi="Avenir Book" w:cs="Times New Roman"/>
          <w:sz w:val="22"/>
          <w:szCs w:val="22"/>
          <w:lang w:val="en-IN" w:eastAsia="en-GB"/>
        </w:rPr>
        <w:t>help reduce protection risks?</w:t>
      </w:r>
      <w:r w:rsidR="00694234">
        <w:rPr>
          <w:rFonts w:ascii="Avenir Book" w:eastAsia="Times New Roman" w:hAnsi="Avenir Book" w:cs="Times New Roman"/>
          <w:sz w:val="22"/>
          <w:szCs w:val="22"/>
          <w:lang w:val="en-IN" w:eastAsia="en-GB"/>
        </w:rPr>
        <w:t xml:space="preserve"> </w:t>
      </w:r>
      <w:r w:rsidR="004C0F18" w:rsidRPr="00694234">
        <w:rPr>
          <w:rFonts w:ascii="Avenir Book" w:eastAsia="Times New Roman" w:hAnsi="Avenir Book" w:cs="Times New Roman"/>
          <w:sz w:val="22"/>
          <w:szCs w:val="22"/>
          <w:lang w:val="en-IN" w:eastAsia="en-GB"/>
        </w:rPr>
        <w:t>(If yes, how and if not, why not?</w:t>
      </w:r>
      <w:r w:rsidR="00994649">
        <w:rPr>
          <w:rFonts w:ascii="Avenir Book" w:eastAsia="Times New Roman" w:hAnsi="Avenir Book" w:cs="Times New Roman"/>
          <w:sz w:val="22"/>
          <w:szCs w:val="22"/>
          <w:lang w:val="en-IN" w:eastAsia="en-GB"/>
        </w:rPr>
        <w:t xml:space="preserve"> What should or could they do to reduce protection risks?</w:t>
      </w:r>
      <w:r w:rsidR="004C0F18" w:rsidRPr="00694234">
        <w:rPr>
          <w:rFonts w:ascii="Avenir Book" w:eastAsia="Times New Roman" w:hAnsi="Avenir Book" w:cs="Times New Roman"/>
          <w:sz w:val="22"/>
          <w:szCs w:val="22"/>
          <w:lang w:val="en-IN" w:eastAsia="en-GB"/>
        </w:rPr>
        <w:t>)</w:t>
      </w:r>
    </w:p>
    <w:p w14:paraId="36CD1887" w14:textId="5CF1ECB3" w:rsidR="00601BF7" w:rsidRPr="00227150" w:rsidRDefault="00601BF7" w:rsidP="00227150">
      <w:pPr>
        <w:pStyle w:val="xmsonormal"/>
        <w:spacing w:before="0" w:beforeAutospacing="0" w:after="0" w:afterAutospacing="0"/>
        <w:jc w:val="both"/>
        <w:rPr>
          <w:rFonts w:ascii="Avenir Book" w:hAnsi="Avenir Book" w:cs="Calibri"/>
          <w:color w:val="404040" w:themeColor="text1" w:themeTint="BF"/>
          <w:sz w:val="22"/>
          <w:szCs w:val="22"/>
        </w:rPr>
      </w:pPr>
    </w:p>
    <w:p w14:paraId="20CC6E6B" w14:textId="75CB1ED8" w:rsidR="008E536E" w:rsidRDefault="00601BF7" w:rsidP="00B83C98">
      <w:pPr>
        <w:pStyle w:val="xmsonormal"/>
        <w:numPr>
          <w:ilvl w:val="0"/>
          <w:numId w:val="12"/>
        </w:numPr>
        <w:spacing w:before="0" w:beforeAutospacing="0" w:after="0" w:afterAutospacing="0"/>
        <w:jc w:val="both"/>
        <w:rPr>
          <w:rFonts w:ascii="Avenir Book" w:hAnsi="Avenir Book" w:cs="Calibri"/>
          <w:color w:val="404040" w:themeColor="text1" w:themeTint="BF"/>
          <w:sz w:val="22"/>
          <w:szCs w:val="22"/>
        </w:rPr>
      </w:pPr>
      <w:r w:rsidRPr="008E536E">
        <w:rPr>
          <w:rFonts w:ascii="Avenir Book" w:hAnsi="Avenir Book" w:cs="Calibri"/>
          <w:color w:val="404040" w:themeColor="text1" w:themeTint="BF"/>
          <w:sz w:val="22"/>
          <w:szCs w:val="22"/>
        </w:rPr>
        <w:t xml:space="preserve">How do </w:t>
      </w:r>
      <w:r w:rsidR="0020777F" w:rsidRPr="008E536E">
        <w:rPr>
          <w:rFonts w:ascii="Avenir Book" w:hAnsi="Avenir Book" w:cs="Calibri"/>
          <w:color w:val="404040" w:themeColor="text1" w:themeTint="BF"/>
          <w:sz w:val="22"/>
          <w:szCs w:val="22"/>
        </w:rPr>
        <w:t xml:space="preserve">you </w:t>
      </w:r>
      <w:r w:rsidRPr="008E536E">
        <w:rPr>
          <w:rFonts w:ascii="Avenir Book" w:hAnsi="Avenir Book" w:cs="Calibri"/>
          <w:color w:val="404040" w:themeColor="text1" w:themeTint="BF"/>
          <w:sz w:val="22"/>
          <w:szCs w:val="22"/>
        </w:rPr>
        <w:t xml:space="preserve">protect yourself/your community from </w:t>
      </w:r>
      <w:r w:rsidR="00DA0942">
        <w:rPr>
          <w:rFonts w:ascii="Avenir Book" w:hAnsi="Avenir Book" w:cs="Calibri"/>
          <w:color w:val="404040" w:themeColor="text1" w:themeTint="BF"/>
          <w:sz w:val="22"/>
          <w:szCs w:val="22"/>
        </w:rPr>
        <w:t>GBV/SEA</w:t>
      </w:r>
      <w:r w:rsidR="00D72AE1" w:rsidRPr="008E536E">
        <w:rPr>
          <w:rFonts w:ascii="Avenir Book" w:hAnsi="Avenir Book" w:cs="Calibri"/>
          <w:color w:val="404040" w:themeColor="text1" w:themeTint="BF"/>
          <w:sz w:val="22"/>
          <w:szCs w:val="22"/>
        </w:rPr>
        <w:t xml:space="preserve"> </w:t>
      </w:r>
      <w:r w:rsidRPr="008E536E">
        <w:rPr>
          <w:rFonts w:ascii="Avenir Book" w:hAnsi="Avenir Book" w:cs="Calibri"/>
          <w:color w:val="404040" w:themeColor="text1" w:themeTint="BF"/>
          <w:sz w:val="22"/>
          <w:szCs w:val="22"/>
        </w:rPr>
        <w:t xml:space="preserve">risks? Which measures </w:t>
      </w:r>
      <w:r w:rsidR="00583552" w:rsidRPr="008E536E">
        <w:rPr>
          <w:rFonts w:ascii="Avenir Book" w:hAnsi="Avenir Book" w:cs="Calibri"/>
          <w:color w:val="404040" w:themeColor="text1" w:themeTint="BF"/>
          <w:sz w:val="22"/>
          <w:szCs w:val="22"/>
        </w:rPr>
        <w:t xml:space="preserve">do you think are the </w:t>
      </w:r>
      <w:r w:rsidR="0020777F" w:rsidRPr="008E536E">
        <w:rPr>
          <w:rFonts w:ascii="Avenir Book" w:hAnsi="Avenir Book" w:cs="Calibri"/>
          <w:color w:val="404040" w:themeColor="text1" w:themeTint="BF"/>
          <w:sz w:val="22"/>
          <w:szCs w:val="22"/>
        </w:rPr>
        <w:t>most</w:t>
      </w:r>
      <w:r w:rsidR="00583552" w:rsidRPr="008E536E">
        <w:rPr>
          <w:rFonts w:ascii="Avenir Book" w:hAnsi="Avenir Book" w:cs="Calibri"/>
          <w:color w:val="404040" w:themeColor="text1" w:themeTint="BF"/>
          <w:sz w:val="22"/>
          <w:szCs w:val="22"/>
        </w:rPr>
        <w:t xml:space="preserve"> effective </w:t>
      </w:r>
      <w:r w:rsidRPr="008E536E">
        <w:rPr>
          <w:rFonts w:ascii="Avenir Book" w:hAnsi="Avenir Book" w:cs="Calibri"/>
          <w:color w:val="404040" w:themeColor="text1" w:themeTint="BF"/>
          <w:sz w:val="22"/>
          <w:szCs w:val="22"/>
        </w:rPr>
        <w:t xml:space="preserve">to protect </w:t>
      </w:r>
      <w:r w:rsidR="00830663">
        <w:rPr>
          <w:rFonts w:ascii="Avenir Book" w:hAnsi="Avenir Book" w:cs="Calibri"/>
          <w:color w:val="404040" w:themeColor="text1" w:themeTint="BF"/>
          <w:sz w:val="22"/>
          <w:szCs w:val="22"/>
        </w:rPr>
        <w:t>you</w:t>
      </w:r>
      <w:r w:rsidRPr="008E536E">
        <w:rPr>
          <w:rFonts w:ascii="Avenir Book" w:hAnsi="Avenir Book" w:cs="Calibri"/>
          <w:color w:val="404040" w:themeColor="text1" w:themeTint="BF"/>
          <w:sz w:val="22"/>
          <w:szCs w:val="22"/>
        </w:rPr>
        <w:t xml:space="preserve">/your community </w:t>
      </w:r>
      <w:r w:rsidR="00583552" w:rsidRPr="008E536E">
        <w:rPr>
          <w:rFonts w:ascii="Avenir Book" w:hAnsi="Avenir Book" w:cs="Calibri"/>
          <w:color w:val="404040" w:themeColor="text1" w:themeTint="BF"/>
          <w:sz w:val="22"/>
          <w:szCs w:val="22"/>
        </w:rPr>
        <w:t xml:space="preserve">from </w:t>
      </w:r>
      <w:r w:rsidR="00587C5E" w:rsidRPr="008E536E">
        <w:rPr>
          <w:rFonts w:ascii="Avenir Book" w:hAnsi="Avenir Book" w:cs="Calibri"/>
          <w:color w:val="404040" w:themeColor="text1" w:themeTint="BF"/>
          <w:sz w:val="22"/>
          <w:szCs w:val="22"/>
        </w:rPr>
        <w:t xml:space="preserve">protection risks? </w:t>
      </w:r>
      <w:r w:rsidRPr="008E536E">
        <w:rPr>
          <w:rFonts w:ascii="Avenir Book" w:hAnsi="Avenir Book" w:cs="Calibri"/>
          <w:color w:val="404040" w:themeColor="text1" w:themeTint="BF"/>
          <w:sz w:val="22"/>
          <w:szCs w:val="22"/>
        </w:rPr>
        <w:t xml:space="preserve"> </w:t>
      </w:r>
    </w:p>
    <w:p w14:paraId="08A4C2D3" w14:textId="77777777" w:rsidR="00692423" w:rsidRDefault="00692423" w:rsidP="00692423">
      <w:pPr>
        <w:pStyle w:val="ListParagraph"/>
        <w:rPr>
          <w:rFonts w:ascii="Avenir Book" w:hAnsi="Avenir Book" w:cs="Calibri"/>
          <w:color w:val="404040" w:themeColor="text1" w:themeTint="BF"/>
          <w:sz w:val="22"/>
          <w:szCs w:val="22"/>
        </w:rPr>
      </w:pPr>
    </w:p>
    <w:p w14:paraId="6B070DAE" w14:textId="06793F2E" w:rsidR="00692423" w:rsidRPr="00692423" w:rsidRDefault="00692423" w:rsidP="00692423">
      <w:pPr>
        <w:pStyle w:val="ListParagraph"/>
        <w:numPr>
          <w:ilvl w:val="0"/>
          <w:numId w:val="12"/>
        </w:numPr>
        <w:jc w:val="both"/>
        <w:rPr>
          <w:rFonts w:ascii="Avenir Book" w:eastAsia="Times New Roman" w:hAnsi="Avenir Book" w:cs="Times New Roman"/>
          <w:color w:val="404040" w:themeColor="text1" w:themeTint="BF"/>
          <w:sz w:val="22"/>
          <w:szCs w:val="22"/>
          <w:lang w:val="en-IN" w:eastAsia="en-GB"/>
        </w:rPr>
      </w:pPr>
      <w:r w:rsidRPr="00601BF7">
        <w:rPr>
          <w:rFonts w:ascii="Avenir Book" w:eastAsia="Times New Roman" w:hAnsi="Avenir Book" w:cs="Times New Roman"/>
          <w:color w:val="404040" w:themeColor="text1" w:themeTint="BF"/>
          <w:sz w:val="22"/>
          <w:szCs w:val="22"/>
          <w:lang w:val="en-IN" w:eastAsia="en-GB"/>
        </w:rPr>
        <w:t xml:space="preserve">Are community reporting channels equally </w:t>
      </w:r>
      <w:r w:rsidR="00994649">
        <w:rPr>
          <w:rFonts w:ascii="Avenir Book" w:eastAsia="Times New Roman" w:hAnsi="Avenir Book" w:cs="Times New Roman"/>
          <w:color w:val="404040" w:themeColor="text1" w:themeTint="BF"/>
          <w:sz w:val="22"/>
          <w:szCs w:val="22"/>
          <w:lang w:val="en-IN" w:eastAsia="en-GB"/>
        </w:rPr>
        <w:t xml:space="preserve">appropriate and </w:t>
      </w:r>
      <w:r w:rsidRPr="00601BF7">
        <w:rPr>
          <w:rFonts w:ascii="Avenir Book" w:eastAsia="Times New Roman" w:hAnsi="Avenir Book" w:cs="Times New Roman"/>
          <w:color w:val="404040" w:themeColor="text1" w:themeTint="BF"/>
          <w:sz w:val="22"/>
          <w:szCs w:val="22"/>
          <w:lang w:val="en-IN" w:eastAsia="en-GB"/>
        </w:rPr>
        <w:t>safe for men, women, girls and boys, including PwDs and minorities? (If they are not safe, what makes them unsafe? How can they be made safer?)</w:t>
      </w:r>
    </w:p>
    <w:p w14:paraId="19689A3E" w14:textId="77777777" w:rsidR="00227150" w:rsidRPr="008E536E" w:rsidRDefault="00227150" w:rsidP="00227150">
      <w:pPr>
        <w:pStyle w:val="xmsonormal"/>
        <w:spacing w:before="0" w:beforeAutospacing="0" w:after="0" w:afterAutospacing="0"/>
        <w:ind w:left="720"/>
        <w:jc w:val="both"/>
        <w:rPr>
          <w:rFonts w:ascii="Avenir Book" w:hAnsi="Avenir Book" w:cs="Calibri"/>
          <w:color w:val="404040" w:themeColor="text1" w:themeTint="BF"/>
          <w:sz w:val="22"/>
          <w:szCs w:val="22"/>
        </w:rPr>
      </w:pPr>
    </w:p>
    <w:p w14:paraId="26E86339" w14:textId="77777777" w:rsidR="00227150" w:rsidRPr="00601BF7" w:rsidRDefault="00227150" w:rsidP="00227150">
      <w:pPr>
        <w:pStyle w:val="xmsonormal"/>
        <w:numPr>
          <w:ilvl w:val="0"/>
          <w:numId w:val="12"/>
        </w:numPr>
        <w:spacing w:before="0" w:beforeAutospacing="0" w:after="0" w:afterAutospacing="0"/>
        <w:jc w:val="both"/>
        <w:rPr>
          <w:rFonts w:ascii="Avenir Book" w:hAnsi="Avenir Book" w:cs="Calibri"/>
          <w:color w:val="404040" w:themeColor="text1" w:themeTint="BF"/>
          <w:sz w:val="22"/>
          <w:szCs w:val="22"/>
        </w:rPr>
      </w:pPr>
      <w:r w:rsidRPr="00601BF7">
        <w:rPr>
          <w:rFonts w:ascii="Avenir Book" w:hAnsi="Avenir Book" w:cs="Calibri"/>
          <w:color w:val="404040" w:themeColor="text1" w:themeTint="BF"/>
          <w:sz w:val="22"/>
          <w:szCs w:val="22"/>
        </w:rPr>
        <w:t>Are you and the community aware that humanitarian aid is free of any fee or payment, including any exchange in</w:t>
      </w:r>
      <w:r>
        <w:rPr>
          <w:rFonts w:ascii="Avenir Book" w:hAnsi="Avenir Book" w:cs="Calibri"/>
          <w:color w:val="404040" w:themeColor="text1" w:themeTint="BF"/>
          <w:sz w:val="22"/>
          <w:szCs w:val="22"/>
        </w:rPr>
        <w:t>-</w:t>
      </w:r>
      <w:r w:rsidRPr="00601BF7">
        <w:rPr>
          <w:rFonts w:ascii="Avenir Book" w:hAnsi="Avenir Book" w:cs="Calibri"/>
          <w:color w:val="404040" w:themeColor="text1" w:themeTint="BF"/>
          <w:sz w:val="22"/>
          <w:szCs w:val="22"/>
        </w:rPr>
        <w:t>kind or any favour?</w:t>
      </w:r>
    </w:p>
    <w:p w14:paraId="4317FD69" w14:textId="77777777" w:rsidR="006E7CDE" w:rsidRPr="00227150" w:rsidRDefault="006E7CDE" w:rsidP="008E536E">
      <w:pPr>
        <w:pStyle w:val="xmsonormal"/>
        <w:spacing w:before="0" w:beforeAutospacing="0" w:after="0" w:afterAutospacing="0"/>
        <w:ind w:left="720"/>
        <w:jc w:val="both"/>
        <w:rPr>
          <w:rFonts w:ascii="Avenir Book" w:hAnsi="Avenir Book"/>
          <w:color w:val="404040" w:themeColor="text1" w:themeTint="BF"/>
          <w:sz w:val="22"/>
          <w:szCs w:val="22"/>
          <w:lang w:eastAsia="en-GB"/>
        </w:rPr>
      </w:pPr>
    </w:p>
    <w:p w14:paraId="63F71AB9" w14:textId="4E77ADBF" w:rsidR="00601BF7" w:rsidRPr="00601BF7" w:rsidRDefault="00601BF7" w:rsidP="00694234">
      <w:pPr>
        <w:pStyle w:val="ListParagraph"/>
        <w:numPr>
          <w:ilvl w:val="0"/>
          <w:numId w:val="12"/>
        </w:numPr>
        <w:jc w:val="both"/>
        <w:rPr>
          <w:rFonts w:ascii="Avenir Book" w:eastAsia="Times New Roman" w:hAnsi="Avenir Book" w:cs="Times New Roman"/>
          <w:color w:val="404040" w:themeColor="text1" w:themeTint="BF"/>
          <w:sz w:val="22"/>
          <w:szCs w:val="22"/>
          <w:lang w:val="en-IN" w:eastAsia="en-GB"/>
        </w:rPr>
      </w:pPr>
      <w:r w:rsidRPr="00601BF7">
        <w:rPr>
          <w:rFonts w:ascii="Avenir Book" w:hAnsi="Avenir Book" w:cs="Calibri"/>
          <w:color w:val="404040" w:themeColor="text1" w:themeTint="BF"/>
          <w:sz w:val="22"/>
          <w:szCs w:val="22"/>
        </w:rPr>
        <w:lastRenderedPageBreak/>
        <w:t>Do you know where to go in case you or a member of your family or of your community needs to report a case of SEA/GBV and receive services? </w:t>
      </w:r>
    </w:p>
    <w:p w14:paraId="19C905B9" w14:textId="77777777" w:rsidR="00601BF7" w:rsidRPr="00601BF7" w:rsidRDefault="00601BF7" w:rsidP="00601BF7">
      <w:pPr>
        <w:pStyle w:val="ListParagraph"/>
        <w:rPr>
          <w:rFonts w:ascii="Avenir Book" w:eastAsia="Times New Roman" w:hAnsi="Avenir Book" w:cs="Times New Roman"/>
          <w:color w:val="404040" w:themeColor="text1" w:themeTint="BF"/>
          <w:sz w:val="22"/>
          <w:szCs w:val="22"/>
          <w:lang w:val="en-IN" w:eastAsia="en-GB"/>
        </w:rPr>
      </w:pPr>
    </w:p>
    <w:p w14:paraId="7456B280" w14:textId="79BB121E" w:rsidR="006E3589" w:rsidRDefault="006E3589" w:rsidP="006E3589">
      <w:pPr>
        <w:rPr>
          <w:rFonts w:ascii="Avenir Book" w:hAnsi="Avenir Book"/>
          <w:color w:val="404040" w:themeColor="text1" w:themeTint="BF"/>
          <w:sz w:val="28"/>
          <w:szCs w:val="28"/>
          <w:lang w:val="en-IN"/>
        </w:rPr>
      </w:pPr>
    </w:p>
    <w:p w14:paraId="18B2F818" w14:textId="1B647AC5" w:rsidR="00850892" w:rsidRDefault="003652A3" w:rsidP="003652A3">
      <w:pPr>
        <w:jc w:val="center"/>
        <w:rPr>
          <w:rFonts w:ascii="Avenir Book" w:hAnsi="Avenir Book"/>
          <w:b/>
          <w:bCs/>
          <w:sz w:val="28"/>
          <w:szCs w:val="28"/>
        </w:rPr>
      </w:pPr>
      <w:r>
        <w:rPr>
          <w:rFonts w:ascii="Avenir Book" w:hAnsi="Avenir Book"/>
          <w:b/>
          <w:bCs/>
          <w:sz w:val="28"/>
          <w:szCs w:val="28"/>
        </w:rPr>
        <w:t>Data organization and submission</w:t>
      </w:r>
    </w:p>
    <w:p w14:paraId="20B84826" w14:textId="58B48F9A" w:rsidR="00980C8B" w:rsidRDefault="00980C8B" w:rsidP="006E3589">
      <w:pPr>
        <w:rPr>
          <w:rFonts w:ascii="Avenir Book" w:hAnsi="Avenir Book"/>
          <w:sz w:val="28"/>
          <w:szCs w:val="28"/>
        </w:rPr>
      </w:pPr>
    </w:p>
    <w:p w14:paraId="60448C78" w14:textId="02F0C836" w:rsidR="00015BD4" w:rsidRDefault="00015BD4" w:rsidP="00980C8B">
      <w:pPr>
        <w:pStyle w:val="ListParagraph"/>
        <w:numPr>
          <w:ilvl w:val="0"/>
          <w:numId w:val="15"/>
        </w:numPr>
        <w:rPr>
          <w:rFonts w:ascii="Avenir Book" w:hAnsi="Avenir Book"/>
          <w:color w:val="404040" w:themeColor="text1" w:themeTint="BF"/>
          <w:sz w:val="22"/>
          <w:szCs w:val="22"/>
          <w:lang w:val="en-IN"/>
        </w:rPr>
      </w:pPr>
      <w:r>
        <w:rPr>
          <w:rFonts w:ascii="Avenir Book" w:hAnsi="Avenir Book"/>
          <w:color w:val="404040" w:themeColor="text1" w:themeTint="BF"/>
          <w:sz w:val="22"/>
          <w:szCs w:val="22"/>
          <w:lang w:val="en-IN"/>
        </w:rPr>
        <w:t xml:space="preserve">Demographic data collected from the FGDs (ie, number of participations, location, etc) should be recorded in Kobo: </w:t>
      </w:r>
      <w:r w:rsidR="005C6EB9">
        <w:rPr>
          <w:rFonts w:ascii="Avenir Book" w:hAnsi="Avenir Book"/>
          <w:color w:val="404040" w:themeColor="text1" w:themeTint="BF"/>
          <w:sz w:val="22"/>
          <w:szCs w:val="22"/>
          <w:lang w:val="en-IN"/>
        </w:rPr>
        <w:t>(link to be provided)</w:t>
      </w:r>
      <w:bookmarkStart w:id="1" w:name="_GoBack"/>
      <w:bookmarkEnd w:id="1"/>
    </w:p>
    <w:p w14:paraId="21F5F0D2" w14:textId="5022C0A0" w:rsidR="00980C8B" w:rsidRDefault="00980C8B" w:rsidP="00980C8B">
      <w:pPr>
        <w:pStyle w:val="ListParagraph"/>
        <w:numPr>
          <w:ilvl w:val="0"/>
          <w:numId w:val="15"/>
        </w:numPr>
        <w:rPr>
          <w:rFonts w:ascii="Avenir Book" w:hAnsi="Avenir Book"/>
          <w:color w:val="404040" w:themeColor="text1" w:themeTint="BF"/>
          <w:sz w:val="22"/>
          <w:szCs w:val="22"/>
          <w:lang w:val="en-IN"/>
        </w:rPr>
      </w:pPr>
      <w:r>
        <w:rPr>
          <w:rFonts w:ascii="Avenir Book" w:hAnsi="Avenir Book"/>
          <w:color w:val="404040" w:themeColor="text1" w:themeTint="BF"/>
          <w:sz w:val="22"/>
          <w:szCs w:val="22"/>
          <w:lang w:val="en-IN"/>
        </w:rPr>
        <w:t>Data that is recorded during FGDs can be written down in either Somali or English however agencies</w:t>
      </w:r>
      <w:r w:rsidR="00FF41F4">
        <w:rPr>
          <w:rFonts w:ascii="Avenir Book" w:hAnsi="Avenir Book"/>
          <w:color w:val="404040" w:themeColor="text1" w:themeTint="BF"/>
          <w:sz w:val="22"/>
          <w:szCs w:val="22"/>
          <w:lang w:val="en-IN"/>
        </w:rPr>
        <w:t xml:space="preserve"> will need</w:t>
      </w:r>
      <w:r>
        <w:rPr>
          <w:rFonts w:ascii="Avenir Book" w:hAnsi="Avenir Book"/>
          <w:color w:val="404040" w:themeColor="text1" w:themeTint="BF"/>
          <w:sz w:val="22"/>
          <w:szCs w:val="22"/>
          <w:lang w:val="en-IN"/>
        </w:rPr>
        <w:t xml:space="preserve"> to translate all FGD findings into English prior to submitting data to the CCCM cluster/GenCap Advisor.  Photocopies of completed FGD questionnaires should be submitted in English to the CCCM Cluster/GenCap Advisor for executed group discussion in targeted IDP sites.</w:t>
      </w:r>
    </w:p>
    <w:p w14:paraId="505AC2BA" w14:textId="04616E53" w:rsidR="00980C8B" w:rsidRPr="00980C8B" w:rsidRDefault="00980C8B" w:rsidP="00980C8B">
      <w:pPr>
        <w:pStyle w:val="ListParagraph"/>
        <w:numPr>
          <w:ilvl w:val="0"/>
          <w:numId w:val="15"/>
        </w:numPr>
        <w:rPr>
          <w:rFonts w:ascii="Avenir Book" w:hAnsi="Avenir Book"/>
          <w:color w:val="404040" w:themeColor="text1" w:themeTint="BF"/>
          <w:sz w:val="22"/>
          <w:szCs w:val="22"/>
          <w:lang w:val="en-IN"/>
        </w:rPr>
      </w:pPr>
      <w:r>
        <w:rPr>
          <w:rFonts w:ascii="Avenir Book" w:hAnsi="Avenir Book"/>
          <w:color w:val="404040" w:themeColor="text1" w:themeTint="BF"/>
          <w:sz w:val="22"/>
          <w:szCs w:val="22"/>
          <w:lang w:val="en-IN"/>
        </w:rPr>
        <w:t xml:space="preserve">Data should be submitted by July 7 </w:t>
      </w:r>
      <w:r w:rsidR="00FF41F4">
        <w:rPr>
          <w:rFonts w:ascii="Avenir Book" w:hAnsi="Avenir Book"/>
          <w:color w:val="404040" w:themeColor="text1" w:themeTint="BF"/>
          <w:sz w:val="22"/>
          <w:szCs w:val="22"/>
          <w:lang w:val="en-IN"/>
        </w:rPr>
        <w:t xml:space="preserve">by close of business. </w:t>
      </w:r>
    </w:p>
    <w:sectPr w:rsidR="00980C8B" w:rsidRPr="00980C8B" w:rsidSect="00C018EE">
      <w:headerReference w:type="default" r:id="rId7"/>
      <w:footerReference w:type="even" r:id="rId8"/>
      <w:footerReference w:type="default" r:id="rId9"/>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D9AE1A" w14:textId="77777777" w:rsidR="00126E1B" w:rsidRDefault="00126E1B" w:rsidP="00047A75">
      <w:r>
        <w:separator/>
      </w:r>
    </w:p>
  </w:endnote>
  <w:endnote w:type="continuationSeparator" w:id="0">
    <w:p w14:paraId="3BBB799F" w14:textId="77777777" w:rsidR="00126E1B" w:rsidRDefault="00126E1B" w:rsidP="00047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Light">
    <w:altName w:val="Arial"/>
    <w:charset w:val="B1"/>
    <w:family w:val="swiss"/>
    <w:pitch w:val="variable"/>
    <w:sig w:usb0="80000A67" w:usb1="00000000" w:usb2="00000000" w:usb3="00000000" w:csb0="000001F7" w:csb1="00000000"/>
  </w:font>
  <w:font w:name="Avenir Book">
    <w:altName w:val="Tw Cen MT"/>
    <w:charset w:val="00"/>
    <w:family w:val="auto"/>
    <w:pitch w:val="variable"/>
    <w:sig w:usb0="800000AF" w:usb1="5000204A" w:usb2="00000000" w:usb3="00000000" w:csb0="0000009B" w:csb1="00000000"/>
  </w:font>
  <w:font w:name="Open Sans">
    <w:altName w:val="Segoe UI"/>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Univers Condensed Light">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47994286"/>
      <w:docPartObj>
        <w:docPartGallery w:val="Page Numbers (Bottom of Page)"/>
        <w:docPartUnique/>
      </w:docPartObj>
    </w:sdtPr>
    <w:sdtEndPr>
      <w:rPr>
        <w:rStyle w:val="PageNumber"/>
      </w:rPr>
    </w:sdtEndPr>
    <w:sdtContent>
      <w:p w14:paraId="2FADFD2D" w14:textId="7C1C0EAA" w:rsidR="00146E60" w:rsidRDefault="00146E60" w:rsidP="0082382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2ED4FE" w14:textId="77777777" w:rsidR="00146E60" w:rsidRDefault="00146E60" w:rsidP="00146E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51762624"/>
      <w:docPartObj>
        <w:docPartGallery w:val="Page Numbers (Bottom of Page)"/>
        <w:docPartUnique/>
      </w:docPartObj>
    </w:sdtPr>
    <w:sdtEndPr>
      <w:rPr>
        <w:rStyle w:val="PageNumber"/>
      </w:rPr>
    </w:sdtEndPr>
    <w:sdtContent>
      <w:p w14:paraId="025074DF" w14:textId="31AFC8E5" w:rsidR="00146E60" w:rsidRDefault="00146E60" w:rsidP="0082382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D034A90" w14:textId="77777777" w:rsidR="00146E60" w:rsidRDefault="00146E60" w:rsidP="00146E6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7EC5D" w14:textId="77777777" w:rsidR="00126E1B" w:rsidRDefault="00126E1B" w:rsidP="00047A75">
      <w:r>
        <w:separator/>
      </w:r>
    </w:p>
  </w:footnote>
  <w:footnote w:type="continuationSeparator" w:id="0">
    <w:p w14:paraId="32FFB72E" w14:textId="77777777" w:rsidR="00126E1B" w:rsidRDefault="00126E1B" w:rsidP="00047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B206D" w14:textId="3D54A502" w:rsidR="00047A75" w:rsidRDefault="00E400E3">
    <w:pPr>
      <w:pStyle w:val="Header"/>
    </w:pPr>
    <w:r>
      <w:rPr>
        <w:noProof/>
      </w:rPr>
      <mc:AlternateContent>
        <mc:Choice Requires="wps">
          <w:drawing>
            <wp:anchor distT="0" distB="0" distL="114300" distR="114300" simplePos="0" relativeHeight="251659264" behindDoc="0" locked="0" layoutInCell="1" allowOverlap="1" wp14:anchorId="56AEC1CD" wp14:editId="1C115D7F">
              <wp:simplePos x="0" y="0"/>
              <wp:positionH relativeFrom="column">
                <wp:posOffset>-107004</wp:posOffset>
              </wp:positionH>
              <wp:positionV relativeFrom="paragraph">
                <wp:posOffset>-214009</wp:posOffset>
              </wp:positionV>
              <wp:extent cx="1974215" cy="6903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974215" cy="690300"/>
                      </a:xfrm>
                      <a:prstGeom prst="rect">
                        <a:avLst/>
                      </a:prstGeom>
                      <a:solidFill>
                        <a:schemeClr val="lt1"/>
                      </a:solidFill>
                      <a:ln w="6350">
                        <a:noFill/>
                      </a:ln>
                    </wps:spPr>
                    <wps:txbx>
                      <w:txbxContent>
                        <w:p w14:paraId="76A4088C" w14:textId="00DEDA65" w:rsidR="00EF4FFA" w:rsidRPr="00E400E3" w:rsidRDefault="00EF4FFA">
                          <w:pPr>
                            <w:rPr>
                              <w:rFonts w:ascii="Univers Condensed Light" w:hAnsi="Univers Condensed Light"/>
                              <w:color w:val="404040" w:themeColor="text1" w:themeTint="BF"/>
                              <w:sz w:val="90"/>
                              <w:szCs w:val="90"/>
                            </w:rPr>
                          </w:pPr>
                          <w:r w:rsidRPr="00E400E3">
                            <w:rPr>
                              <w:rFonts w:ascii="Univers Condensed Light" w:hAnsi="Univers Condensed Light"/>
                              <w:color w:val="404040" w:themeColor="text1" w:themeTint="BF"/>
                              <w:sz w:val="90"/>
                              <w:szCs w:val="90"/>
                            </w:rPr>
                            <w:t>Somalia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56AEC1CD" id="_x0000_t202" coordsize="21600,21600" o:spt="202" path="m,l,21600r21600,l21600,xe">
              <v:stroke joinstyle="miter"/>
              <v:path gradientshapeok="t" o:connecttype="rect"/>
            </v:shapetype>
            <v:shape id="Text Box 2" o:spid="_x0000_s1026" type="#_x0000_t202" style="position:absolute;margin-left:-8.45pt;margin-top:-16.85pt;width:155.45pt;height:5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" fillcolor="white [3201]" stroked="f" strokeweight=".5pt">
              <v:textbox>
                <w:txbxContent>
                  <w:p w14:paraId="76A4088C" w14:textId="00DEDA65" w:rsidR="00EF4FFA" w:rsidRPr="00E400E3" w:rsidRDefault="00EF4FFA">
                    <w:pPr>
                      <w:rPr>
                        <w:rFonts w:ascii="Univers Condensed Light" w:hAnsi="Univers Condensed Light"/>
                        <w:color w:val="404040" w:themeColor="text1" w:themeTint="BF"/>
                        <w:sz w:val="90"/>
                        <w:szCs w:val="90"/>
                      </w:rPr>
                    </w:pPr>
                    <w:r w:rsidRPr="00E400E3">
                      <w:rPr>
                        <w:rFonts w:ascii="Univers Condensed Light" w:hAnsi="Univers Condensed Light"/>
                        <w:color w:val="404040" w:themeColor="text1" w:themeTint="BF"/>
                        <w:sz w:val="90"/>
                        <w:szCs w:val="90"/>
                      </w:rPr>
                      <w:t>Somalia</w:t>
                    </w:r>
                  </w:p>
                </w:txbxContent>
              </v:textbox>
            </v:shape>
          </w:pict>
        </mc:Fallback>
      </mc:AlternateContent>
    </w:r>
    <w:r>
      <w:rPr>
        <w:noProof/>
      </w:rPr>
      <w:drawing>
        <wp:anchor distT="0" distB="0" distL="114300" distR="114300" simplePos="0" relativeHeight="251658240" behindDoc="1" locked="0" layoutInCell="1" allowOverlap="1" wp14:anchorId="7A423FE2" wp14:editId="3ADDAE27">
          <wp:simplePos x="0" y="0"/>
          <wp:positionH relativeFrom="column">
            <wp:posOffset>-787400</wp:posOffset>
          </wp:positionH>
          <wp:positionV relativeFrom="paragraph">
            <wp:posOffset>-262255</wp:posOffset>
          </wp:positionV>
          <wp:extent cx="676275" cy="685800"/>
          <wp:effectExtent l="0" t="0" r="0" b="0"/>
          <wp:wrapTight wrapText="bothSides">
            <wp:wrapPolygon edited="0">
              <wp:start x="0" y="0"/>
              <wp:lineTo x="0" y="21200"/>
              <wp:lineTo x="21093" y="21200"/>
              <wp:lineTo x="21093" y="0"/>
              <wp:lineTo x="0" y="0"/>
            </wp:wrapPolygon>
          </wp:wrapTight>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76275" cy="685800"/>
                  </a:xfrm>
                  <a:prstGeom prst="rect">
                    <a:avLst/>
                  </a:prstGeom>
                </pic:spPr>
              </pic:pic>
            </a:graphicData>
          </a:graphic>
          <wp14:sizeRelH relativeFrom="margin">
            <wp14:pctWidth>0</wp14:pctWidth>
          </wp14:sizeRelH>
        </wp:anchor>
      </w:drawing>
    </w:r>
    <w:r>
      <w:rPr>
        <w:noProof/>
      </w:rPr>
      <w:drawing>
        <wp:anchor distT="0" distB="0" distL="114300" distR="114300" simplePos="0" relativeHeight="251660288" behindDoc="1" locked="0" layoutInCell="1" allowOverlap="1" wp14:anchorId="2360378A" wp14:editId="3B1416AA">
          <wp:simplePos x="0" y="0"/>
          <wp:positionH relativeFrom="column">
            <wp:posOffset>5427980</wp:posOffset>
          </wp:positionH>
          <wp:positionV relativeFrom="paragraph">
            <wp:posOffset>-267767</wp:posOffset>
          </wp:positionV>
          <wp:extent cx="1066800" cy="685800"/>
          <wp:effectExtent l="0" t="0" r="0" b="0"/>
          <wp:wrapTight wrapText="bothSides">
            <wp:wrapPolygon edited="0">
              <wp:start x="0" y="0"/>
              <wp:lineTo x="0" y="21200"/>
              <wp:lineTo x="21343" y="21200"/>
              <wp:lineTo x="21343" y="0"/>
              <wp:lineTo x="0" y="0"/>
            </wp:wrapPolygon>
          </wp:wrapTight>
          <wp:docPr id="3"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66800" cy="685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A44CD"/>
    <w:multiLevelType w:val="hybridMultilevel"/>
    <w:tmpl w:val="7590B9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81210F"/>
    <w:multiLevelType w:val="hybridMultilevel"/>
    <w:tmpl w:val="0192BD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BA6E5A"/>
    <w:multiLevelType w:val="hybridMultilevel"/>
    <w:tmpl w:val="D74E72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B32044"/>
    <w:multiLevelType w:val="hybridMultilevel"/>
    <w:tmpl w:val="66EAAC10"/>
    <w:lvl w:ilvl="0" w:tplc="BEB6B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654298"/>
    <w:multiLevelType w:val="multilevel"/>
    <w:tmpl w:val="1216396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BC12CF"/>
    <w:multiLevelType w:val="hybridMultilevel"/>
    <w:tmpl w:val="78003978"/>
    <w:lvl w:ilvl="0" w:tplc="0409000B">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C61B8"/>
    <w:multiLevelType w:val="hybridMultilevel"/>
    <w:tmpl w:val="3DDA5D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5328F4"/>
    <w:multiLevelType w:val="hybridMultilevel"/>
    <w:tmpl w:val="9190B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9826B4"/>
    <w:multiLevelType w:val="multilevel"/>
    <w:tmpl w:val="0DC0D94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49A5031B"/>
    <w:multiLevelType w:val="hybridMultilevel"/>
    <w:tmpl w:val="CE2E6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5B2CF8"/>
    <w:multiLevelType w:val="hybridMultilevel"/>
    <w:tmpl w:val="B966F172"/>
    <w:lvl w:ilvl="0" w:tplc="5F105BF2">
      <w:start w:val="1"/>
      <w:numFmt w:val="decimal"/>
      <w:lvlText w:val="%1."/>
      <w:lvlJc w:val="left"/>
      <w:pPr>
        <w:ind w:left="720" w:hanging="360"/>
      </w:pPr>
      <w:rPr>
        <w:rFonts w:asciiTheme="minorHAnsi" w:eastAsiaTheme="minorHAnsi" w:hAnsiTheme="minorHAnsi" w:cstheme="minorBidi"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B3A7B"/>
    <w:multiLevelType w:val="hybridMultilevel"/>
    <w:tmpl w:val="5EEAA958"/>
    <w:lvl w:ilvl="0" w:tplc="0AEECF74">
      <w:start w:val="1"/>
      <w:numFmt w:val="bullet"/>
      <w:lvlText w:val="•"/>
      <w:lvlJc w:val="left"/>
      <w:pPr>
        <w:tabs>
          <w:tab w:val="num" w:pos="720"/>
        </w:tabs>
        <w:ind w:left="720" w:hanging="360"/>
      </w:pPr>
      <w:rPr>
        <w:rFonts w:ascii="Arial" w:hAnsi="Arial" w:hint="default"/>
      </w:rPr>
    </w:lvl>
    <w:lvl w:ilvl="1" w:tplc="3C32BFA0" w:tentative="1">
      <w:start w:val="1"/>
      <w:numFmt w:val="bullet"/>
      <w:lvlText w:val="•"/>
      <w:lvlJc w:val="left"/>
      <w:pPr>
        <w:tabs>
          <w:tab w:val="num" w:pos="1440"/>
        </w:tabs>
        <w:ind w:left="1440" w:hanging="360"/>
      </w:pPr>
      <w:rPr>
        <w:rFonts w:ascii="Arial" w:hAnsi="Arial" w:hint="default"/>
      </w:rPr>
    </w:lvl>
    <w:lvl w:ilvl="2" w:tplc="FC7EFDD6" w:tentative="1">
      <w:start w:val="1"/>
      <w:numFmt w:val="bullet"/>
      <w:lvlText w:val="•"/>
      <w:lvlJc w:val="left"/>
      <w:pPr>
        <w:tabs>
          <w:tab w:val="num" w:pos="2160"/>
        </w:tabs>
        <w:ind w:left="2160" w:hanging="360"/>
      </w:pPr>
      <w:rPr>
        <w:rFonts w:ascii="Arial" w:hAnsi="Arial" w:hint="default"/>
      </w:rPr>
    </w:lvl>
    <w:lvl w:ilvl="3" w:tplc="C2D85ABA" w:tentative="1">
      <w:start w:val="1"/>
      <w:numFmt w:val="bullet"/>
      <w:lvlText w:val="•"/>
      <w:lvlJc w:val="left"/>
      <w:pPr>
        <w:tabs>
          <w:tab w:val="num" w:pos="2880"/>
        </w:tabs>
        <w:ind w:left="2880" w:hanging="360"/>
      </w:pPr>
      <w:rPr>
        <w:rFonts w:ascii="Arial" w:hAnsi="Arial" w:hint="default"/>
      </w:rPr>
    </w:lvl>
    <w:lvl w:ilvl="4" w:tplc="EDFC726E" w:tentative="1">
      <w:start w:val="1"/>
      <w:numFmt w:val="bullet"/>
      <w:lvlText w:val="•"/>
      <w:lvlJc w:val="left"/>
      <w:pPr>
        <w:tabs>
          <w:tab w:val="num" w:pos="3600"/>
        </w:tabs>
        <w:ind w:left="3600" w:hanging="360"/>
      </w:pPr>
      <w:rPr>
        <w:rFonts w:ascii="Arial" w:hAnsi="Arial" w:hint="default"/>
      </w:rPr>
    </w:lvl>
    <w:lvl w:ilvl="5" w:tplc="7FF42FD2" w:tentative="1">
      <w:start w:val="1"/>
      <w:numFmt w:val="bullet"/>
      <w:lvlText w:val="•"/>
      <w:lvlJc w:val="left"/>
      <w:pPr>
        <w:tabs>
          <w:tab w:val="num" w:pos="4320"/>
        </w:tabs>
        <w:ind w:left="4320" w:hanging="360"/>
      </w:pPr>
      <w:rPr>
        <w:rFonts w:ascii="Arial" w:hAnsi="Arial" w:hint="default"/>
      </w:rPr>
    </w:lvl>
    <w:lvl w:ilvl="6" w:tplc="D1845A10" w:tentative="1">
      <w:start w:val="1"/>
      <w:numFmt w:val="bullet"/>
      <w:lvlText w:val="•"/>
      <w:lvlJc w:val="left"/>
      <w:pPr>
        <w:tabs>
          <w:tab w:val="num" w:pos="5040"/>
        </w:tabs>
        <w:ind w:left="5040" w:hanging="360"/>
      </w:pPr>
      <w:rPr>
        <w:rFonts w:ascii="Arial" w:hAnsi="Arial" w:hint="default"/>
      </w:rPr>
    </w:lvl>
    <w:lvl w:ilvl="7" w:tplc="A70032E8" w:tentative="1">
      <w:start w:val="1"/>
      <w:numFmt w:val="bullet"/>
      <w:lvlText w:val="•"/>
      <w:lvlJc w:val="left"/>
      <w:pPr>
        <w:tabs>
          <w:tab w:val="num" w:pos="5760"/>
        </w:tabs>
        <w:ind w:left="5760" w:hanging="360"/>
      </w:pPr>
      <w:rPr>
        <w:rFonts w:ascii="Arial" w:hAnsi="Arial" w:hint="default"/>
      </w:rPr>
    </w:lvl>
    <w:lvl w:ilvl="8" w:tplc="4A96CAB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89D5E7A"/>
    <w:multiLevelType w:val="hybridMultilevel"/>
    <w:tmpl w:val="76CC05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371695"/>
    <w:multiLevelType w:val="hybridMultilevel"/>
    <w:tmpl w:val="66EAAC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DC2479F"/>
    <w:multiLevelType w:val="hybridMultilevel"/>
    <w:tmpl w:val="B7B888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8"/>
  </w:num>
  <w:num w:numId="4">
    <w:abstractNumId w:val="7"/>
  </w:num>
  <w:num w:numId="5">
    <w:abstractNumId w:val="10"/>
  </w:num>
  <w:num w:numId="6">
    <w:abstractNumId w:val="6"/>
  </w:num>
  <w:num w:numId="7">
    <w:abstractNumId w:val="13"/>
  </w:num>
  <w:num w:numId="8">
    <w:abstractNumId w:val="4"/>
  </w:num>
  <w:num w:numId="9">
    <w:abstractNumId w:val="5"/>
  </w:num>
  <w:num w:numId="10">
    <w:abstractNumId w:val="12"/>
  </w:num>
  <w:num w:numId="11">
    <w:abstractNumId w:val="0"/>
  </w:num>
  <w:num w:numId="12">
    <w:abstractNumId w:val="14"/>
  </w:num>
  <w:num w:numId="13">
    <w:abstractNumId w:val="1"/>
  </w:num>
  <w:num w:numId="14">
    <w:abstractNumId w:val="11"/>
  </w:num>
  <w:num w:numId="1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my Henderson">
    <w15:presenceInfo w15:providerId="Windows Live" w15:userId="39ac0544c5f833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767"/>
    <w:rsid w:val="00003048"/>
    <w:rsid w:val="0000620F"/>
    <w:rsid w:val="00015BD4"/>
    <w:rsid w:val="000256EB"/>
    <w:rsid w:val="00026090"/>
    <w:rsid w:val="00027B58"/>
    <w:rsid w:val="000354EE"/>
    <w:rsid w:val="00047A75"/>
    <w:rsid w:val="000520D8"/>
    <w:rsid w:val="0008261E"/>
    <w:rsid w:val="000C70FA"/>
    <w:rsid w:val="000F6464"/>
    <w:rsid w:val="00126E1B"/>
    <w:rsid w:val="00137A87"/>
    <w:rsid w:val="001439A7"/>
    <w:rsid w:val="001466F6"/>
    <w:rsid w:val="00146CE3"/>
    <w:rsid w:val="00146E60"/>
    <w:rsid w:val="00154C6D"/>
    <w:rsid w:val="00156749"/>
    <w:rsid w:val="001735DC"/>
    <w:rsid w:val="00182EBA"/>
    <w:rsid w:val="001B0102"/>
    <w:rsid w:val="001B186B"/>
    <w:rsid w:val="001C16F3"/>
    <w:rsid w:val="001D6029"/>
    <w:rsid w:val="001E1042"/>
    <w:rsid w:val="001E143D"/>
    <w:rsid w:val="00206150"/>
    <w:rsid w:val="0020777F"/>
    <w:rsid w:val="00212FFE"/>
    <w:rsid w:val="00222331"/>
    <w:rsid w:val="00222958"/>
    <w:rsid w:val="002270A1"/>
    <w:rsid w:val="00227150"/>
    <w:rsid w:val="00234767"/>
    <w:rsid w:val="00236D2D"/>
    <w:rsid w:val="00246817"/>
    <w:rsid w:val="00246DE9"/>
    <w:rsid w:val="0026611D"/>
    <w:rsid w:val="002679C3"/>
    <w:rsid w:val="0027501F"/>
    <w:rsid w:val="00276F7B"/>
    <w:rsid w:val="002A42AF"/>
    <w:rsid w:val="002A6167"/>
    <w:rsid w:val="002B6E9E"/>
    <w:rsid w:val="002B7D25"/>
    <w:rsid w:val="002E1D51"/>
    <w:rsid w:val="002F1139"/>
    <w:rsid w:val="002F5C27"/>
    <w:rsid w:val="003030F7"/>
    <w:rsid w:val="00311113"/>
    <w:rsid w:val="0032131F"/>
    <w:rsid w:val="003652A3"/>
    <w:rsid w:val="00386C4F"/>
    <w:rsid w:val="0039603D"/>
    <w:rsid w:val="003E1617"/>
    <w:rsid w:val="003E28F3"/>
    <w:rsid w:val="003E2AA0"/>
    <w:rsid w:val="003F0395"/>
    <w:rsid w:val="00446AEB"/>
    <w:rsid w:val="00447617"/>
    <w:rsid w:val="00477C6A"/>
    <w:rsid w:val="004A1EAA"/>
    <w:rsid w:val="004C0F18"/>
    <w:rsid w:val="004C29FD"/>
    <w:rsid w:val="004C68DD"/>
    <w:rsid w:val="004E41C1"/>
    <w:rsid w:val="004E4D19"/>
    <w:rsid w:val="004F5FC5"/>
    <w:rsid w:val="0050280A"/>
    <w:rsid w:val="0052211D"/>
    <w:rsid w:val="0052638B"/>
    <w:rsid w:val="0053730C"/>
    <w:rsid w:val="00551500"/>
    <w:rsid w:val="0056246F"/>
    <w:rsid w:val="00573661"/>
    <w:rsid w:val="00573DE6"/>
    <w:rsid w:val="00582232"/>
    <w:rsid w:val="00582B97"/>
    <w:rsid w:val="00583552"/>
    <w:rsid w:val="005839F5"/>
    <w:rsid w:val="0058540E"/>
    <w:rsid w:val="00585CB5"/>
    <w:rsid w:val="00587C5E"/>
    <w:rsid w:val="005B062A"/>
    <w:rsid w:val="005B48BC"/>
    <w:rsid w:val="005C6EB9"/>
    <w:rsid w:val="005D0457"/>
    <w:rsid w:val="00601BF7"/>
    <w:rsid w:val="00605574"/>
    <w:rsid w:val="0060561E"/>
    <w:rsid w:val="0061498C"/>
    <w:rsid w:val="00615B59"/>
    <w:rsid w:val="00616F8B"/>
    <w:rsid w:val="00625ED9"/>
    <w:rsid w:val="00651161"/>
    <w:rsid w:val="0065234E"/>
    <w:rsid w:val="00692423"/>
    <w:rsid w:val="00694234"/>
    <w:rsid w:val="006A00C7"/>
    <w:rsid w:val="006A6938"/>
    <w:rsid w:val="006B26F2"/>
    <w:rsid w:val="006E3589"/>
    <w:rsid w:val="006E59EC"/>
    <w:rsid w:val="006E7CDE"/>
    <w:rsid w:val="00726BC3"/>
    <w:rsid w:val="00732D09"/>
    <w:rsid w:val="0074263F"/>
    <w:rsid w:val="0074412F"/>
    <w:rsid w:val="00752300"/>
    <w:rsid w:val="00773E15"/>
    <w:rsid w:val="007A4BDF"/>
    <w:rsid w:val="007A51E6"/>
    <w:rsid w:val="007B43DC"/>
    <w:rsid w:val="007D1C55"/>
    <w:rsid w:val="007D7BC8"/>
    <w:rsid w:val="007E18A0"/>
    <w:rsid w:val="007E2777"/>
    <w:rsid w:val="007F3D14"/>
    <w:rsid w:val="00830663"/>
    <w:rsid w:val="008318C6"/>
    <w:rsid w:val="00836E0A"/>
    <w:rsid w:val="00837A39"/>
    <w:rsid w:val="0085082D"/>
    <w:rsid w:val="00850892"/>
    <w:rsid w:val="0085343C"/>
    <w:rsid w:val="008623A5"/>
    <w:rsid w:val="0086336B"/>
    <w:rsid w:val="00871112"/>
    <w:rsid w:val="00877434"/>
    <w:rsid w:val="008C57AC"/>
    <w:rsid w:val="008D49B1"/>
    <w:rsid w:val="008E480E"/>
    <w:rsid w:val="008E51C2"/>
    <w:rsid w:val="008E536E"/>
    <w:rsid w:val="008F40A5"/>
    <w:rsid w:val="008F73DD"/>
    <w:rsid w:val="00915C38"/>
    <w:rsid w:val="009371C6"/>
    <w:rsid w:val="00945B8C"/>
    <w:rsid w:val="00964494"/>
    <w:rsid w:val="00980C8B"/>
    <w:rsid w:val="00994649"/>
    <w:rsid w:val="00995BA9"/>
    <w:rsid w:val="00997BA6"/>
    <w:rsid w:val="009B54B4"/>
    <w:rsid w:val="009C715D"/>
    <w:rsid w:val="009D3342"/>
    <w:rsid w:val="009D75FD"/>
    <w:rsid w:val="009F414B"/>
    <w:rsid w:val="00A0607A"/>
    <w:rsid w:val="00A140F2"/>
    <w:rsid w:val="00A47FCC"/>
    <w:rsid w:val="00A51F21"/>
    <w:rsid w:val="00A75DF7"/>
    <w:rsid w:val="00A837BD"/>
    <w:rsid w:val="00A93D70"/>
    <w:rsid w:val="00AA02F5"/>
    <w:rsid w:val="00AB6EEA"/>
    <w:rsid w:val="00AE3470"/>
    <w:rsid w:val="00AF7B54"/>
    <w:rsid w:val="00AF7DFF"/>
    <w:rsid w:val="00B0260F"/>
    <w:rsid w:val="00B23192"/>
    <w:rsid w:val="00B315C3"/>
    <w:rsid w:val="00B324CE"/>
    <w:rsid w:val="00B52757"/>
    <w:rsid w:val="00B60965"/>
    <w:rsid w:val="00B64C71"/>
    <w:rsid w:val="00B651D9"/>
    <w:rsid w:val="00B74871"/>
    <w:rsid w:val="00B8604E"/>
    <w:rsid w:val="00B94B1D"/>
    <w:rsid w:val="00BE45BA"/>
    <w:rsid w:val="00C00DF7"/>
    <w:rsid w:val="00C018EE"/>
    <w:rsid w:val="00C05724"/>
    <w:rsid w:val="00C505F1"/>
    <w:rsid w:val="00C52B45"/>
    <w:rsid w:val="00C57CDA"/>
    <w:rsid w:val="00C60B74"/>
    <w:rsid w:val="00C658F3"/>
    <w:rsid w:val="00C73536"/>
    <w:rsid w:val="00C74E23"/>
    <w:rsid w:val="00C764F2"/>
    <w:rsid w:val="00C76DAC"/>
    <w:rsid w:val="00C858B0"/>
    <w:rsid w:val="00C87375"/>
    <w:rsid w:val="00CB04BA"/>
    <w:rsid w:val="00CC546C"/>
    <w:rsid w:val="00CD1CE8"/>
    <w:rsid w:val="00CD1FBE"/>
    <w:rsid w:val="00CD52E6"/>
    <w:rsid w:val="00D01D0F"/>
    <w:rsid w:val="00D1298C"/>
    <w:rsid w:val="00D32FAA"/>
    <w:rsid w:val="00D37385"/>
    <w:rsid w:val="00D41009"/>
    <w:rsid w:val="00D453B0"/>
    <w:rsid w:val="00D512ED"/>
    <w:rsid w:val="00D51594"/>
    <w:rsid w:val="00D561B8"/>
    <w:rsid w:val="00D6190B"/>
    <w:rsid w:val="00D63852"/>
    <w:rsid w:val="00D72AE1"/>
    <w:rsid w:val="00D73FB8"/>
    <w:rsid w:val="00D760E3"/>
    <w:rsid w:val="00D8675B"/>
    <w:rsid w:val="00D945A4"/>
    <w:rsid w:val="00D96CF8"/>
    <w:rsid w:val="00DA0942"/>
    <w:rsid w:val="00DC2669"/>
    <w:rsid w:val="00DD1C44"/>
    <w:rsid w:val="00DE2AC0"/>
    <w:rsid w:val="00DE2EF0"/>
    <w:rsid w:val="00DF0F06"/>
    <w:rsid w:val="00E01A23"/>
    <w:rsid w:val="00E067A4"/>
    <w:rsid w:val="00E12347"/>
    <w:rsid w:val="00E16786"/>
    <w:rsid w:val="00E21079"/>
    <w:rsid w:val="00E26DF5"/>
    <w:rsid w:val="00E324A1"/>
    <w:rsid w:val="00E36B8A"/>
    <w:rsid w:val="00E400E3"/>
    <w:rsid w:val="00E43A20"/>
    <w:rsid w:val="00E62CBE"/>
    <w:rsid w:val="00E64F2C"/>
    <w:rsid w:val="00E66344"/>
    <w:rsid w:val="00E80692"/>
    <w:rsid w:val="00E9703D"/>
    <w:rsid w:val="00EA530E"/>
    <w:rsid w:val="00ED4AAF"/>
    <w:rsid w:val="00EF4FFA"/>
    <w:rsid w:val="00F0210A"/>
    <w:rsid w:val="00F03B74"/>
    <w:rsid w:val="00F15075"/>
    <w:rsid w:val="00F219AA"/>
    <w:rsid w:val="00F302B4"/>
    <w:rsid w:val="00F56E1A"/>
    <w:rsid w:val="00F66DE3"/>
    <w:rsid w:val="00F72547"/>
    <w:rsid w:val="00F802F4"/>
    <w:rsid w:val="00F837B6"/>
    <w:rsid w:val="00F86748"/>
    <w:rsid w:val="00F96743"/>
    <w:rsid w:val="00FC297A"/>
    <w:rsid w:val="00FC3532"/>
    <w:rsid w:val="00FC4232"/>
    <w:rsid w:val="00FD2E97"/>
    <w:rsid w:val="00FE60ED"/>
    <w:rsid w:val="00FF41F4"/>
    <w:rsid w:val="00FF64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4FC13"/>
  <w15:chartTrackingRefBased/>
  <w15:docId w15:val="{BDAF27C8-A695-254A-B3B6-7703356A2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D7BC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iHAReview">
    <w:name w:val="GiHA Review"/>
    <w:basedOn w:val="Normal"/>
    <w:qFormat/>
    <w:rsid w:val="00A47FCC"/>
    <w:pPr>
      <w:spacing w:before="120" w:after="120" w:line="276" w:lineRule="auto"/>
      <w:jc w:val="both"/>
    </w:pPr>
    <w:rPr>
      <w:rFonts w:cstheme="minorHAnsi"/>
      <w:b/>
      <w:color w:val="000000" w:themeColor="text1"/>
      <w:sz w:val="22"/>
      <w:szCs w:val="22"/>
    </w:rPr>
  </w:style>
  <w:style w:type="paragraph" w:customStyle="1" w:styleId="GenPro">
    <w:name w:val="GenPro"/>
    <w:basedOn w:val="Heading2"/>
    <w:qFormat/>
    <w:rsid w:val="007D7BC8"/>
    <w:rPr>
      <w:rFonts w:ascii="Gill Sans Light" w:hAnsi="Gill Sans Light"/>
      <w:color w:val="C00000"/>
    </w:rPr>
  </w:style>
  <w:style w:type="character" w:customStyle="1" w:styleId="Heading2Char">
    <w:name w:val="Heading 2 Char"/>
    <w:basedOn w:val="DefaultParagraphFont"/>
    <w:link w:val="Heading2"/>
    <w:uiPriority w:val="9"/>
    <w:semiHidden/>
    <w:rsid w:val="007D7BC8"/>
    <w:rPr>
      <w:rFonts w:asciiTheme="majorHAnsi" w:eastAsiaTheme="majorEastAsia" w:hAnsiTheme="majorHAnsi" w:cstheme="majorBidi"/>
      <w:color w:val="2F5496" w:themeColor="accent1" w:themeShade="BF"/>
      <w:sz w:val="26"/>
      <w:szCs w:val="26"/>
    </w:rPr>
  </w:style>
  <w:style w:type="paragraph" w:customStyle="1" w:styleId="Kvinna">
    <w:name w:val="Kvinna"/>
    <w:basedOn w:val="Normal"/>
    <w:qFormat/>
    <w:rsid w:val="007D7BC8"/>
    <w:rPr>
      <w:rFonts w:ascii="Avenir Book" w:eastAsiaTheme="majorEastAsia" w:hAnsi="Avenir Book" w:cstheme="majorBidi"/>
      <w:b/>
      <w:smallCaps/>
      <w:color w:val="323E4F" w:themeColor="text2" w:themeShade="BF"/>
      <w:kern w:val="28"/>
      <w:sz w:val="52"/>
      <w:szCs w:val="32"/>
    </w:rPr>
  </w:style>
  <w:style w:type="paragraph" w:customStyle="1" w:styleId="KvinnaSubhead">
    <w:name w:val="Kvinna Subhead"/>
    <w:basedOn w:val="Normal"/>
    <w:qFormat/>
    <w:rsid w:val="007D7BC8"/>
    <w:pPr>
      <w:spacing w:line="276" w:lineRule="auto"/>
    </w:pPr>
    <w:rPr>
      <w:rFonts w:ascii="Avenir Book" w:eastAsia="Times New Roman" w:hAnsi="Avenir Book" w:cs="Open Sans"/>
      <w:smallCaps/>
      <w:color w:val="11151A" w:themeColor="text2" w:themeShade="40"/>
      <w:shd w:val="clear" w:color="auto" w:fill="FFFFFF"/>
    </w:rPr>
  </w:style>
  <w:style w:type="paragraph" w:styleId="Header">
    <w:name w:val="header"/>
    <w:basedOn w:val="Normal"/>
    <w:link w:val="HeaderChar"/>
    <w:uiPriority w:val="99"/>
    <w:unhideWhenUsed/>
    <w:rsid w:val="00047A75"/>
    <w:pPr>
      <w:tabs>
        <w:tab w:val="center" w:pos="4680"/>
        <w:tab w:val="right" w:pos="9360"/>
      </w:tabs>
    </w:pPr>
  </w:style>
  <w:style w:type="character" w:customStyle="1" w:styleId="HeaderChar">
    <w:name w:val="Header Char"/>
    <w:basedOn w:val="DefaultParagraphFont"/>
    <w:link w:val="Header"/>
    <w:uiPriority w:val="99"/>
    <w:rsid w:val="00047A75"/>
  </w:style>
  <w:style w:type="paragraph" w:styleId="Footer">
    <w:name w:val="footer"/>
    <w:basedOn w:val="Normal"/>
    <w:link w:val="FooterChar"/>
    <w:uiPriority w:val="99"/>
    <w:unhideWhenUsed/>
    <w:rsid w:val="00047A75"/>
    <w:pPr>
      <w:tabs>
        <w:tab w:val="center" w:pos="4680"/>
        <w:tab w:val="right" w:pos="9360"/>
      </w:tabs>
    </w:pPr>
  </w:style>
  <w:style w:type="character" w:customStyle="1" w:styleId="FooterChar">
    <w:name w:val="Footer Char"/>
    <w:basedOn w:val="DefaultParagraphFont"/>
    <w:link w:val="Footer"/>
    <w:uiPriority w:val="99"/>
    <w:rsid w:val="00047A75"/>
  </w:style>
  <w:style w:type="character" w:styleId="Hyperlink">
    <w:name w:val="Hyperlink"/>
    <w:rsid w:val="001735DC"/>
    <w:rPr>
      <w:color w:val="0000FF"/>
      <w:u w:val="single"/>
    </w:rPr>
  </w:style>
  <w:style w:type="table" w:styleId="TableGrid">
    <w:name w:val="Table Grid"/>
    <w:basedOn w:val="TableNormal"/>
    <w:uiPriority w:val="39"/>
    <w:rsid w:val="001735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F0395"/>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837A39"/>
    <w:pPr>
      <w:ind w:left="720"/>
      <w:contextualSpacing/>
    </w:pPr>
  </w:style>
  <w:style w:type="paragraph" w:styleId="FootnoteText">
    <w:name w:val="footnote text"/>
    <w:basedOn w:val="Normal"/>
    <w:link w:val="FootnoteTextChar"/>
    <w:uiPriority w:val="99"/>
    <w:semiHidden/>
    <w:rsid w:val="006E3589"/>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semiHidden/>
    <w:rsid w:val="006E3589"/>
    <w:rPr>
      <w:rFonts w:ascii="Times New Roman" w:eastAsia="Times New Roman" w:hAnsi="Times New Roman" w:cs="Times New Roman"/>
    </w:rPr>
  </w:style>
  <w:style w:type="character" w:styleId="FootnoteReference">
    <w:name w:val="footnote reference"/>
    <w:uiPriority w:val="99"/>
    <w:semiHidden/>
    <w:rsid w:val="006E3589"/>
    <w:rPr>
      <w:vertAlign w:val="superscript"/>
    </w:rPr>
  </w:style>
  <w:style w:type="paragraph" w:customStyle="1" w:styleId="xmsonormal">
    <w:name w:val="x_msonormal"/>
    <w:basedOn w:val="Normal"/>
    <w:rsid w:val="006E7CDE"/>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6E7CDE"/>
  </w:style>
  <w:style w:type="character" w:styleId="CommentReference">
    <w:name w:val="annotation reference"/>
    <w:basedOn w:val="DefaultParagraphFont"/>
    <w:uiPriority w:val="99"/>
    <w:semiHidden/>
    <w:unhideWhenUsed/>
    <w:rsid w:val="00AF7B54"/>
    <w:rPr>
      <w:sz w:val="16"/>
      <w:szCs w:val="16"/>
    </w:rPr>
  </w:style>
  <w:style w:type="paragraph" w:styleId="CommentText">
    <w:name w:val="annotation text"/>
    <w:basedOn w:val="Normal"/>
    <w:link w:val="CommentTextChar"/>
    <w:uiPriority w:val="99"/>
    <w:semiHidden/>
    <w:unhideWhenUsed/>
    <w:rsid w:val="00AF7B54"/>
    <w:rPr>
      <w:sz w:val="20"/>
      <w:szCs w:val="20"/>
    </w:rPr>
  </w:style>
  <w:style w:type="character" w:customStyle="1" w:styleId="CommentTextChar">
    <w:name w:val="Comment Text Char"/>
    <w:basedOn w:val="DefaultParagraphFont"/>
    <w:link w:val="CommentText"/>
    <w:uiPriority w:val="99"/>
    <w:semiHidden/>
    <w:rsid w:val="00AF7B54"/>
    <w:rPr>
      <w:sz w:val="20"/>
      <w:szCs w:val="20"/>
    </w:rPr>
  </w:style>
  <w:style w:type="paragraph" w:styleId="CommentSubject">
    <w:name w:val="annotation subject"/>
    <w:basedOn w:val="CommentText"/>
    <w:next w:val="CommentText"/>
    <w:link w:val="CommentSubjectChar"/>
    <w:uiPriority w:val="99"/>
    <w:semiHidden/>
    <w:unhideWhenUsed/>
    <w:rsid w:val="00AF7B54"/>
    <w:rPr>
      <w:b/>
      <w:bCs/>
    </w:rPr>
  </w:style>
  <w:style w:type="character" w:customStyle="1" w:styleId="CommentSubjectChar">
    <w:name w:val="Comment Subject Char"/>
    <w:basedOn w:val="CommentTextChar"/>
    <w:link w:val="CommentSubject"/>
    <w:uiPriority w:val="99"/>
    <w:semiHidden/>
    <w:rsid w:val="00AF7B54"/>
    <w:rPr>
      <w:b/>
      <w:bCs/>
      <w:sz w:val="20"/>
      <w:szCs w:val="20"/>
    </w:rPr>
  </w:style>
  <w:style w:type="paragraph" w:styleId="Revision">
    <w:name w:val="Revision"/>
    <w:hidden/>
    <w:uiPriority w:val="99"/>
    <w:semiHidden/>
    <w:rsid w:val="00F03B74"/>
  </w:style>
  <w:style w:type="character" w:styleId="PageNumber">
    <w:name w:val="page number"/>
    <w:basedOn w:val="DefaultParagraphFont"/>
    <w:uiPriority w:val="99"/>
    <w:semiHidden/>
    <w:unhideWhenUsed/>
    <w:rsid w:val="00146E60"/>
  </w:style>
  <w:style w:type="paragraph" w:styleId="BalloonText">
    <w:name w:val="Balloon Text"/>
    <w:basedOn w:val="Normal"/>
    <w:link w:val="BalloonTextChar"/>
    <w:uiPriority w:val="99"/>
    <w:semiHidden/>
    <w:unhideWhenUsed/>
    <w:rsid w:val="00980C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0C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617146">
      <w:bodyDiv w:val="1"/>
      <w:marLeft w:val="0"/>
      <w:marRight w:val="0"/>
      <w:marTop w:val="0"/>
      <w:marBottom w:val="0"/>
      <w:divBdr>
        <w:top w:val="none" w:sz="0" w:space="0" w:color="auto"/>
        <w:left w:val="none" w:sz="0" w:space="0" w:color="auto"/>
        <w:bottom w:val="none" w:sz="0" w:space="0" w:color="auto"/>
        <w:right w:val="none" w:sz="0" w:space="0" w:color="auto"/>
      </w:divBdr>
      <w:divsChild>
        <w:div w:id="456608336">
          <w:marLeft w:val="446"/>
          <w:marRight w:val="0"/>
          <w:marTop w:val="0"/>
          <w:marBottom w:val="0"/>
          <w:divBdr>
            <w:top w:val="none" w:sz="0" w:space="0" w:color="auto"/>
            <w:left w:val="none" w:sz="0" w:space="0" w:color="auto"/>
            <w:bottom w:val="none" w:sz="0" w:space="0" w:color="auto"/>
            <w:right w:val="none" w:sz="0" w:space="0" w:color="auto"/>
          </w:divBdr>
        </w:div>
        <w:div w:id="2056855454">
          <w:marLeft w:val="446"/>
          <w:marRight w:val="0"/>
          <w:marTop w:val="0"/>
          <w:marBottom w:val="0"/>
          <w:divBdr>
            <w:top w:val="none" w:sz="0" w:space="0" w:color="auto"/>
            <w:left w:val="none" w:sz="0" w:space="0" w:color="auto"/>
            <w:bottom w:val="none" w:sz="0" w:space="0" w:color="auto"/>
            <w:right w:val="none" w:sz="0" w:space="0" w:color="auto"/>
          </w:divBdr>
        </w:div>
        <w:div w:id="165440271">
          <w:marLeft w:val="446"/>
          <w:marRight w:val="0"/>
          <w:marTop w:val="0"/>
          <w:marBottom w:val="0"/>
          <w:divBdr>
            <w:top w:val="none" w:sz="0" w:space="0" w:color="auto"/>
            <w:left w:val="none" w:sz="0" w:space="0" w:color="auto"/>
            <w:bottom w:val="none" w:sz="0" w:space="0" w:color="auto"/>
            <w:right w:val="none" w:sz="0" w:space="0" w:color="auto"/>
          </w:divBdr>
        </w:div>
        <w:div w:id="1537038833">
          <w:marLeft w:val="446"/>
          <w:marRight w:val="0"/>
          <w:marTop w:val="0"/>
          <w:marBottom w:val="0"/>
          <w:divBdr>
            <w:top w:val="none" w:sz="0" w:space="0" w:color="auto"/>
            <w:left w:val="none" w:sz="0" w:space="0" w:color="auto"/>
            <w:bottom w:val="none" w:sz="0" w:space="0" w:color="auto"/>
            <w:right w:val="none" w:sz="0" w:space="0" w:color="auto"/>
          </w:divBdr>
        </w:div>
      </w:divsChild>
    </w:div>
    <w:div w:id="624042378">
      <w:bodyDiv w:val="1"/>
      <w:marLeft w:val="0"/>
      <w:marRight w:val="0"/>
      <w:marTop w:val="0"/>
      <w:marBottom w:val="0"/>
      <w:divBdr>
        <w:top w:val="none" w:sz="0" w:space="0" w:color="auto"/>
        <w:left w:val="none" w:sz="0" w:space="0" w:color="auto"/>
        <w:bottom w:val="none" w:sz="0" w:space="0" w:color="auto"/>
        <w:right w:val="none" w:sz="0" w:space="0" w:color="auto"/>
      </w:divBdr>
    </w:div>
    <w:div w:id="1358384391">
      <w:bodyDiv w:val="1"/>
      <w:marLeft w:val="0"/>
      <w:marRight w:val="0"/>
      <w:marTop w:val="0"/>
      <w:marBottom w:val="0"/>
      <w:divBdr>
        <w:top w:val="none" w:sz="0" w:space="0" w:color="auto"/>
        <w:left w:val="none" w:sz="0" w:space="0" w:color="auto"/>
        <w:bottom w:val="none" w:sz="0" w:space="0" w:color="auto"/>
        <w:right w:val="none" w:sz="0" w:space="0" w:color="auto"/>
      </w:divBdr>
      <w:divsChild>
        <w:div w:id="340278812">
          <w:marLeft w:val="0"/>
          <w:marRight w:val="0"/>
          <w:marTop w:val="0"/>
          <w:marBottom w:val="0"/>
          <w:divBdr>
            <w:top w:val="none" w:sz="0" w:space="0" w:color="auto"/>
            <w:left w:val="none" w:sz="0" w:space="0" w:color="auto"/>
            <w:bottom w:val="none" w:sz="0" w:space="0" w:color="auto"/>
            <w:right w:val="none" w:sz="0" w:space="0" w:color="auto"/>
          </w:divBdr>
          <w:divsChild>
            <w:div w:id="1067076117">
              <w:marLeft w:val="0"/>
              <w:marRight w:val="0"/>
              <w:marTop w:val="0"/>
              <w:marBottom w:val="0"/>
              <w:divBdr>
                <w:top w:val="none" w:sz="0" w:space="0" w:color="auto"/>
                <w:left w:val="none" w:sz="0" w:space="0" w:color="auto"/>
                <w:bottom w:val="none" w:sz="0" w:space="0" w:color="auto"/>
                <w:right w:val="none" w:sz="0" w:space="0" w:color="auto"/>
              </w:divBdr>
              <w:divsChild>
                <w:div w:id="402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898124">
      <w:bodyDiv w:val="1"/>
      <w:marLeft w:val="0"/>
      <w:marRight w:val="0"/>
      <w:marTop w:val="0"/>
      <w:marBottom w:val="0"/>
      <w:divBdr>
        <w:top w:val="none" w:sz="0" w:space="0" w:color="auto"/>
        <w:left w:val="none" w:sz="0" w:space="0" w:color="auto"/>
        <w:bottom w:val="none" w:sz="0" w:space="0" w:color="auto"/>
        <w:right w:val="none" w:sz="0" w:space="0" w:color="auto"/>
      </w:divBdr>
      <w:divsChild>
        <w:div w:id="1635017443">
          <w:marLeft w:val="446"/>
          <w:marRight w:val="0"/>
          <w:marTop w:val="0"/>
          <w:marBottom w:val="0"/>
          <w:divBdr>
            <w:top w:val="none" w:sz="0" w:space="0" w:color="auto"/>
            <w:left w:val="none" w:sz="0" w:space="0" w:color="auto"/>
            <w:bottom w:val="none" w:sz="0" w:space="0" w:color="auto"/>
            <w:right w:val="none" w:sz="0" w:space="0" w:color="auto"/>
          </w:divBdr>
        </w:div>
        <w:div w:id="1107888183">
          <w:marLeft w:val="446"/>
          <w:marRight w:val="0"/>
          <w:marTop w:val="0"/>
          <w:marBottom w:val="0"/>
          <w:divBdr>
            <w:top w:val="none" w:sz="0" w:space="0" w:color="auto"/>
            <w:left w:val="none" w:sz="0" w:space="0" w:color="auto"/>
            <w:bottom w:val="none" w:sz="0" w:space="0" w:color="auto"/>
            <w:right w:val="none" w:sz="0" w:space="0" w:color="auto"/>
          </w:divBdr>
        </w:div>
        <w:div w:id="1643459197">
          <w:marLeft w:val="446"/>
          <w:marRight w:val="0"/>
          <w:marTop w:val="0"/>
          <w:marBottom w:val="0"/>
          <w:divBdr>
            <w:top w:val="none" w:sz="0" w:space="0" w:color="auto"/>
            <w:left w:val="none" w:sz="0" w:space="0" w:color="auto"/>
            <w:bottom w:val="none" w:sz="0" w:space="0" w:color="auto"/>
            <w:right w:val="none" w:sz="0" w:space="0" w:color="auto"/>
          </w:divBdr>
        </w:div>
        <w:div w:id="1515074260">
          <w:marLeft w:val="446"/>
          <w:marRight w:val="0"/>
          <w:marTop w:val="0"/>
          <w:marBottom w:val="0"/>
          <w:divBdr>
            <w:top w:val="none" w:sz="0" w:space="0" w:color="auto"/>
            <w:left w:val="none" w:sz="0" w:space="0" w:color="auto"/>
            <w:bottom w:val="none" w:sz="0" w:space="0" w:color="auto"/>
            <w:right w:val="none" w:sz="0" w:space="0" w:color="auto"/>
          </w:divBdr>
        </w:div>
      </w:divsChild>
    </w:div>
    <w:div w:id="2001737960">
      <w:bodyDiv w:val="1"/>
      <w:marLeft w:val="0"/>
      <w:marRight w:val="0"/>
      <w:marTop w:val="0"/>
      <w:marBottom w:val="0"/>
      <w:divBdr>
        <w:top w:val="none" w:sz="0" w:space="0" w:color="auto"/>
        <w:left w:val="none" w:sz="0" w:space="0" w:color="auto"/>
        <w:bottom w:val="none" w:sz="0" w:space="0" w:color="auto"/>
        <w:right w:val="none" w:sz="0" w:space="0" w:color="auto"/>
      </w:divBdr>
      <w:divsChild>
        <w:div w:id="1603486654">
          <w:marLeft w:val="0"/>
          <w:marRight w:val="0"/>
          <w:marTop w:val="0"/>
          <w:marBottom w:val="0"/>
          <w:divBdr>
            <w:top w:val="none" w:sz="0" w:space="0" w:color="auto"/>
            <w:left w:val="none" w:sz="0" w:space="0" w:color="auto"/>
            <w:bottom w:val="none" w:sz="0" w:space="0" w:color="auto"/>
            <w:right w:val="none" w:sz="0" w:space="0" w:color="auto"/>
          </w:divBdr>
          <w:divsChild>
            <w:div w:id="1792476660">
              <w:marLeft w:val="0"/>
              <w:marRight w:val="0"/>
              <w:marTop w:val="0"/>
              <w:marBottom w:val="0"/>
              <w:divBdr>
                <w:top w:val="none" w:sz="0" w:space="0" w:color="auto"/>
                <w:left w:val="none" w:sz="0" w:space="0" w:color="auto"/>
                <w:bottom w:val="none" w:sz="0" w:space="0" w:color="auto"/>
                <w:right w:val="none" w:sz="0" w:space="0" w:color="auto"/>
              </w:divBdr>
              <w:divsChild>
                <w:div w:id="134378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234192">
      <w:bodyDiv w:val="1"/>
      <w:marLeft w:val="0"/>
      <w:marRight w:val="0"/>
      <w:marTop w:val="0"/>
      <w:marBottom w:val="0"/>
      <w:divBdr>
        <w:top w:val="none" w:sz="0" w:space="0" w:color="auto"/>
        <w:left w:val="none" w:sz="0" w:space="0" w:color="auto"/>
        <w:bottom w:val="none" w:sz="0" w:space="0" w:color="auto"/>
        <w:right w:val="none" w:sz="0" w:space="0" w:color="auto"/>
      </w:divBdr>
      <w:divsChild>
        <w:div w:id="498892168">
          <w:marLeft w:val="0"/>
          <w:marRight w:val="0"/>
          <w:marTop w:val="0"/>
          <w:marBottom w:val="0"/>
          <w:divBdr>
            <w:top w:val="none" w:sz="0" w:space="0" w:color="auto"/>
            <w:left w:val="none" w:sz="0" w:space="0" w:color="auto"/>
            <w:bottom w:val="none" w:sz="0" w:space="0" w:color="auto"/>
            <w:right w:val="none" w:sz="0" w:space="0" w:color="auto"/>
          </w:divBdr>
          <w:divsChild>
            <w:div w:id="1009524482">
              <w:marLeft w:val="0"/>
              <w:marRight w:val="0"/>
              <w:marTop w:val="0"/>
              <w:marBottom w:val="0"/>
              <w:divBdr>
                <w:top w:val="none" w:sz="0" w:space="0" w:color="auto"/>
                <w:left w:val="none" w:sz="0" w:space="0" w:color="auto"/>
                <w:bottom w:val="none" w:sz="0" w:space="0" w:color="auto"/>
                <w:right w:val="none" w:sz="0" w:space="0" w:color="auto"/>
              </w:divBdr>
              <w:divsChild>
                <w:div w:id="1036200434">
                  <w:marLeft w:val="0"/>
                  <w:marRight w:val="0"/>
                  <w:marTop w:val="0"/>
                  <w:marBottom w:val="0"/>
                  <w:divBdr>
                    <w:top w:val="none" w:sz="0" w:space="0" w:color="auto"/>
                    <w:left w:val="none" w:sz="0" w:space="0" w:color="auto"/>
                    <w:bottom w:val="none" w:sz="0" w:space="0" w:color="auto"/>
                    <w:right w:val="none" w:sz="0" w:space="0" w:color="auto"/>
                  </w:divBdr>
                  <w:divsChild>
                    <w:div w:id="3527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EDCA4E-7E04-441E-973E-4CA70200F163}"/>
</file>

<file path=customXml/itemProps2.xml><?xml version="1.0" encoding="utf-8"?>
<ds:datastoreItem xmlns:ds="http://schemas.openxmlformats.org/officeDocument/2006/customXml" ds:itemID="{1A84AF38-0C15-457C-9988-E4E4F37A0674}"/>
</file>

<file path=customXml/itemProps3.xml><?xml version="1.0" encoding="utf-8"?>
<ds:datastoreItem xmlns:ds="http://schemas.openxmlformats.org/officeDocument/2006/customXml" ds:itemID="{E8D102C0-9572-4720-8461-C2AEDE5CA2FB}"/>
</file>

<file path=docProps/app.xml><?xml version="1.0" encoding="utf-8"?>
<Properties xmlns="http://schemas.openxmlformats.org/officeDocument/2006/extended-properties" xmlns:vt="http://schemas.openxmlformats.org/officeDocument/2006/docPropsVTypes">
  <Template>Normal</Template>
  <TotalTime>2</TotalTime>
  <Pages>5</Pages>
  <Words>1370</Words>
  <Characters>7810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Henderson</dc:creator>
  <cp:keywords/>
  <dc:description/>
  <cp:lastModifiedBy>CONNER Benjamin Andrew</cp:lastModifiedBy>
  <cp:revision>2</cp:revision>
  <dcterms:created xsi:type="dcterms:W3CDTF">2022-06-01T05:49:00Z</dcterms:created>
  <dcterms:modified xsi:type="dcterms:W3CDTF">2022-06-01T05:49:00Z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